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4F4A50" w14:textId="77777777" w:rsidTr="00D74AE1">
        <w:trPr>
          <w:trHeight w:hRule="exact" w:val="2948"/>
        </w:trPr>
        <w:tc>
          <w:tcPr>
            <w:tcW w:w="11185" w:type="dxa"/>
            <w:vAlign w:val="center"/>
          </w:tcPr>
          <w:p w14:paraId="66199AA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FE2E81C" w14:textId="77777777" w:rsidR="008972C3" w:rsidRDefault="008972C3" w:rsidP="003274DB"/>
    <w:p w14:paraId="5EEF3630" w14:textId="77777777" w:rsidR="00D74AE1" w:rsidRDefault="00D74AE1" w:rsidP="003274DB"/>
    <w:p w14:paraId="2045078F" w14:textId="77777777" w:rsidR="00B72FA5" w:rsidRDefault="00B72FA5" w:rsidP="00B72FA5">
      <w:pPr>
        <w:pStyle w:val="Documentnumber"/>
      </w:pPr>
      <w:r>
        <w:t>G1111</w:t>
      </w:r>
    </w:p>
    <w:p w14:paraId="68564549" w14:textId="0F6981CF" w:rsidR="00CF49CC" w:rsidRDefault="001B135C" w:rsidP="00752E79">
      <w:pPr>
        <w:pStyle w:val="Documentname"/>
      </w:pPr>
      <w:r w:rsidRPr="001B135C">
        <w:rPr>
          <w:lang w:val="en-US"/>
        </w:rPr>
        <w:t xml:space="preserve">Establishing Functional </w:t>
      </w:r>
      <w:r w:rsidR="00877E2A">
        <w:rPr>
          <w:lang w:val="en-US"/>
        </w:rPr>
        <w:t>&amp;</w:t>
      </w:r>
      <w:r w:rsidRPr="001B135C">
        <w:rPr>
          <w:lang w:val="en-US"/>
        </w:rPr>
        <w:t xml:space="preserve"> Performance Requirements for VTS Systems</w:t>
      </w:r>
    </w:p>
    <w:p w14:paraId="50ACEB18" w14:textId="77777777" w:rsidR="004E0BBB" w:rsidRDefault="004E0BBB" w:rsidP="00D74AE1"/>
    <w:p w14:paraId="14C3CEF0" w14:textId="77777777" w:rsidR="004E0BBB" w:rsidRDefault="004E0BBB" w:rsidP="00D74AE1"/>
    <w:p w14:paraId="36E69126" w14:textId="77777777" w:rsidR="004E0BBB" w:rsidRDefault="004E0BBB" w:rsidP="00D74AE1"/>
    <w:p w14:paraId="465B2EFA" w14:textId="77777777" w:rsidR="004E0BBB" w:rsidRDefault="004E0BBB" w:rsidP="00D74AE1"/>
    <w:p w14:paraId="3326144C" w14:textId="77777777" w:rsidR="004E0BBB" w:rsidRDefault="004E0BBB" w:rsidP="00D74AE1"/>
    <w:p w14:paraId="56E57B87" w14:textId="77777777" w:rsidR="004E0BBB" w:rsidRDefault="004E0BBB" w:rsidP="00D74AE1"/>
    <w:p w14:paraId="3CC0D4AB" w14:textId="77777777" w:rsidR="004E0BBB" w:rsidRDefault="004E0BBB" w:rsidP="00D74AE1"/>
    <w:p w14:paraId="4CAB69CE" w14:textId="77777777" w:rsidR="004E0BBB" w:rsidRDefault="004E0BBB" w:rsidP="00D74AE1"/>
    <w:p w14:paraId="6706DAD3" w14:textId="77777777" w:rsidR="004E0BBB" w:rsidRDefault="004E0BBB" w:rsidP="00D74AE1"/>
    <w:p w14:paraId="0D05CC70" w14:textId="77777777" w:rsidR="004E0BBB" w:rsidRDefault="004E0BBB" w:rsidP="00D74AE1"/>
    <w:p w14:paraId="32809ADD" w14:textId="77777777" w:rsidR="004E0BBB" w:rsidRDefault="004E0BBB" w:rsidP="00D74AE1"/>
    <w:p w14:paraId="0AC1D047" w14:textId="77777777" w:rsidR="004E0BBB" w:rsidRDefault="004E0BBB" w:rsidP="00D74AE1"/>
    <w:p w14:paraId="485FEBEA" w14:textId="77777777" w:rsidR="004E0BBB" w:rsidRDefault="004E0BBB" w:rsidP="00D74AE1"/>
    <w:p w14:paraId="22EA4BB9" w14:textId="77777777" w:rsidR="004E0BBB" w:rsidRDefault="004E0BBB" w:rsidP="00D74AE1"/>
    <w:p w14:paraId="1167B846" w14:textId="77777777" w:rsidR="004E0BBB" w:rsidRDefault="004E0BBB" w:rsidP="00D74AE1"/>
    <w:p w14:paraId="53151485" w14:textId="77777777" w:rsidR="004E0BBB" w:rsidRDefault="004E0BBB" w:rsidP="00D74AE1"/>
    <w:p w14:paraId="6AC109E8" w14:textId="77777777" w:rsidR="00734BC6" w:rsidRDefault="00734BC6" w:rsidP="00D74AE1"/>
    <w:p w14:paraId="0AA5F016" w14:textId="77777777" w:rsidR="004E0BBB" w:rsidRDefault="004E0BBB" w:rsidP="00D74AE1"/>
    <w:p w14:paraId="34AAC1E0" w14:textId="77777777" w:rsidR="0052758D" w:rsidRDefault="0052758D" w:rsidP="0052758D">
      <w:pPr>
        <w:pStyle w:val="Editionnumber"/>
      </w:pPr>
      <w:r>
        <w:t>Edition 1.0</w:t>
      </w:r>
    </w:p>
    <w:p w14:paraId="7AB09BBA" w14:textId="7BD663F5" w:rsidR="00C82377" w:rsidRDefault="00F31FC0" w:rsidP="00C82377">
      <w:pPr>
        <w:pStyle w:val="Documentdate"/>
      </w:pPr>
      <w:r>
        <w:t>September</w:t>
      </w:r>
      <w:r w:rsidR="00C82377">
        <w:t xml:space="preserve"> 2021</w:t>
      </w:r>
    </w:p>
    <w:p w14:paraId="22EB6D28" w14:textId="68AD0D07" w:rsidR="00055129" w:rsidRDefault="00055129" w:rsidP="00C82377">
      <w:pPr>
        <w:pStyle w:val="Documentdate"/>
      </w:pPr>
    </w:p>
    <w:p w14:paraId="51D9C3A6" w14:textId="4FFEF23A" w:rsidR="00055129" w:rsidRDefault="0097243D" w:rsidP="00C82377">
      <w:pPr>
        <w:pStyle w:val="Documentdate"/>
      </w:pPr>
      <w:r w:rsidRPr="0097243D">
        <w:t>urn:mrn:iala:pub:g1111</w:t>
      </w:r>
    </w:p>
    <w:p w14:paraId="05FA164A" w14:textId="77777777" w:rsidR="004E0BBB" w:rsidRDefault="004E0BBB" w:rsidP="00D74AE1"/>
    <w:p w14:paraId="6635BED7" w14:textId="77777777" w:rsidR="004E0BBB" w:rsidRDefault="004E0BBB" w:rsidP="00D74AE1"/>
    <w:p w14:paraId="36E73385" w14:textId="77777777" w:rsidR="004E0BBB" w:rsidRDefault="004E0BBB" w:rsidP="00D74AE1"/>
    <w:p w14:paraId="5EB040FE" w14:textId="77777777" w:rsidR="004E0BBB" w:rsidRDefault="004E0BBB" w:rsidP="00D74AE1"/>
    <w:p w14:paraId="2ABA3BA6" w14:textId="77777777" w:rsidR="004E0BBB" w:rsidRDefault="004E0BBB" w:rsidP="00D74AE1"/>
    <w:p w14:paraId="325F059D"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193DA7" w14:textId="77777777" w:rsidTr="005E4659">
        <w:tc>
          <w:tcPr>
            <w:tcW w:w="1908" w:type="dxa"/>
          </w:tcPr>
          <w:p w14:paraId="4CD165F5" w14:textId="77777777" w:rsidR="00914E26" w:rsidRPr="00460028" w:rsidRDefault="00914E26" w:rsidP="00414698">
            <w:pPr>
              <w:pStyle w:val="Tableheading"/>
            </w:pPr>
            <w:r w:rsidRPr="00460028">
              <w:t>Date</w:t>
            </w:r>
          </w:p>
        </w:tc>
        <w:tc>
          <w:tcPr>
            <w:tcW w:w="3576" w:type="dxa"/>
          </w:tcPr>
          <w:p w14:paraId="1841593A" w14:textId="77777777" w:rsidR="00914E26" w:rsidRPr="00460028" w:rsidRDefault="00914E26" w:rsidP="00414698">
            <w:pPr>
              <w:pStyle w:val="Tableheading"/>
            </w:pPr>
            <w:r w:rsidRPr="00460028">
              <w:t>Page / Section Revised</w:t>
            </w:r>
          </w:p>
        </w:tc>
        <w:tc>
          <w:tcPr>
            <w:tcW w:w="5001" w:type="dxa"/>
          </w:tcPr>
          <w:p w14:paraId="1E08BBCC" w14:textId="77777777" w:rsidR="00914E26" w:rsidRPr="00460028" w:rsidRDefault="00914E26" w:rsidP="00414698">
            <w:pPr>
              <w:pStyle w:val="Tableheading"/>
            </w:pPr>
            <w:r w:rsidRPr="00460028">
              <w:t>Requirement for Revision</w:t>
            </w:r>
          </w:p>
        </w:tc>
      </w:tr>
      <w:tr w:rsidR="005E4659" w:rsidRPr="00460028" w14:paraId="38DC228D" w14:textId="77777777" w:rsidTr="005E4659">
        <w:trPr>
          <w:trHeight w:val="851"/>
        </w:trPr>
        <w:tc>
          <w:tcPr>
            <w:tcW w:w="1908" w:type="dxa"/>
            <w:vAlign w:val="center"/>
          </w:tcPr>
          <w:p w14:paraId="735F0083" w14:textId="421D2385" w:rsidR="00914E26" w:rsidRPr="00C27E08" w:rsidRDefault="00790A90" w:rsidP="00914E26">
            <w:pPr>
              <w:pStyle w:val="Tabletext"/>
            </w:pPr>
            <w:r>
              <w:t>January 2020</w:t>
            </w:r>
          </w:p>
        </w:tc>
        <w:tc>
          <w:tcPr>
            <w:tcW w:w="3576" w:type="dxa"/>
            <w:vAlign w:val="center"/>
          </w:tcPr>
          <w:p w14:paraId="4B981237" w14:textId="77777777" w:rsidR="00170DFC" w:rsidRPr="00170DFC" w:rsidRDefault="00170DFC" w:rsidP="00170DFC">
            <w:pPr>
              <w:pStyle w:val="Tabletext"/>
            </w:pPr>
            <w:r w:rsidRPr="00170DFC">
              <w:t>Edition 1.0</w:t>
            </w:r>
          </w:p>
          <w:p w14:paraId="23FFB48E" w14:textId="77777777" w:rsidR="00170DFC" w:rsidRPr="00170DFC" w:rsidRDefault="00170DFC" w:rsidP="00170DFC">
            <w:pPr>
              <w:pStyle w:val="Tabletext"/>
            </w:pPr>
            <w:r w:rsidRPr="00170DFC">
              <w:t>This document originated from Guideline G1111 which has been subdivided into 13 sub-guidelines, including this document.  There has been no significant revision of content, only document structure.</w:t>
            </w:r>
          </w:p>
          <w:p w14:paraId="1EA3A16B" w14:textId="23BE66A2" w:rsidR="00914E26" w:rsidRPr="00C27E08" w:rsidRDefault="00170DFC" w:rsidP="00170DFC">
            <w:pPr>
              <w:pStyle w:val="Tabletext"/>
            </w:pPr>
            <w:r w:rsidRPr="00170DFC">
              <w:t>(Note - G1111 originated from annex of Recommendation V-128 Ed 3 in May 2015)</w:t>
            </w:r>
          </w:p>
        </w:tc>
        <w:tc>
          <w:tcPr>
            <w:tcW w:w="5001" w:type="dxa"/>
            <w:vAlign w:val="center"/>
          </w:tcPr>
          <w:p w14:paraId="06745B38" w14:textId="241A4307" w:rsidR="00914E26" w:rsidRPr="00460028" w:rsidRDefault="00914E26" w:rsidP="00914E26">
            <w:pPr>
              <w:pStyle w:val="Tabletext"/>
            </w:pPr>
          </w:p>
        </w:tc>
      </w:tr>
      <w:tr w:rsidR="005E4659" w:rsidRPr="00460028" w14:paraId="191E8A1D" w14:textId="77777777" w:rsidTr="005E4659">
        <w:trPr>
          <w:trHeight w:val="851"/>
        </w:trPr>
        <w:tc>
          <w:tcPr>
            <w:tcW w:w="1908" w:type="dxa"/>
            <w:vAlign w:val="center"/>
          </w:tcPr>
          <w:p w14:paraId="70263F54" w14:textId="6B5DE414" w:rsidR="00914E26" w:rsidRPr="00460028" w:rsidRDefault="00327332" w:rsidP="00914E26">
            <w:pPr>
              <w:pStyle w:val="Tabletext"/>
            </w:pPr>
            <w:r>
              <w:t>March 2021</w:t>
            </w:r>
          </w:p>
        </w:tc>
        <w:tc>
          <w:tcPr>
            <w:tcW w:w="3576" w:type="dxa"/>
            <w:vAlign w:val="center"/>
          </w:tcPr>
          <w:p w14:paraId="4FE50831" w14:textId="77777777" w:rsidR="00F808DF" w:rsidRPr="00DA5DC4" w:rsidRDefault="00C267ED" w:rsidP="00F808DF">
            <w:pPr>
              <w:spacing w:after="160" w:line="256" w:lineRule="auto"/>
              <w:rPr>
                <w:color w:val="000000" w:themeColor="text1"/>
                <w:sz w:val="20"/>
              </w:rPr>
            </w:pPr>
            <w:r w:rsidRPr="00F808DF">
              <w:rPr>
                <w:color w:val="000000" w:themeColor="text1"/>
                <w:sz w:val="20"/>
              </w:rPr>
              <w:t>Title change, introduction and references checked</w:t>
            </w:r>
            <w:r w:rsidR="003640DF" w:rsidRPr="00F808DF">
              <w:rPr>
                <w:color w:val="000000" w:themeColor="text1"/>
                <w:sz w:val="20"/>
              </w:rPr>
              <w:t xml:space="preserve">. </w:t>
            </w:r>
            <w:r w:rsidR="00F808DF" w:rsidRPr="00F808DF">
              <w:rPr>
                <w:color w:val="000000" w:themeColor="text1"/>
                <w:sz w:val="20"/>
              </w:rPr>
              <w:t>several additions were done to the in order to describe the establishment of functional requirements better. In few other parts the text was touched editorially, not watering down or changing the content.</w:t>
            </w:r>
          </w:p>
          <w:p w14:paraId="06587DFE" w14:textId="000BFD43" w:rsidR="00914E26" w:rsidRPr="00460028" w:rsidRDefault="00914E26" w:rsidP="00914E26">
            <w:pPr>
              <w:pStyle w:val="Tabletext"/>
            </w:pPr>
          </w:p>
        </w:tc>
        <w:tc>
          <w:tcPr>
            <w:tcW w:w="5001" w:type="dxa"/>
            <w:vAlign w:val="center"/>
          </w:tcPr>
          <w:p w14:paraId="0BE63226" w14:textId="77777777" w:rsidR="00914E26" w:rsidRPr="00460028" w:rsidRDefault="00914E26" w:rsidP="00914E26">
            <w:pPr>
              <w:pStyle w:val="Tabletext"/>
            </w:pPr>
          </w:p>
        </w:tc>
      </w:tr>
      <w:tr w:rsidR="005E4659" w:rsidRPr="00460028" w14:paraId="71933404" w14:textId="77777777" w:rsidTr="005E4659">
        <w:trPr>
          <w:trHeight w:val="851"/>
        </w:trPr>
        <w:tc>
          <w:tcPr>
            <w:tcW w:w="1908" w:type="dxa"/>
            <w:vAlign w:val="center"/>
          </w:tcPr>
          <w:p w14:paraId="43A537C0" w14:textId="6DE321EC" w:rsidR="00914E26" w:rsidRPr="00460028" w:rsidRDefault="00F31FC0" w:rsidP="00914E26">
            <w:pPr>
              <w:pStyle w:val="Tabletext"/>
            </w:pPr>
            <w:r>
              <w:t>September 2021</w:t>
            </w:r>
          </w:p>
        </w:tc>
        <w:tc>
          <w:tcPr>
            <w:tcW w:w="3576" w:type="dxa"/>
            <w:vAlign w:val="center"/>
          </w:tcPr>
          <w:p w14:paraId="3458A9F3" w14:textId="239B5DE2" w:rsidR="00914E26" w:rsidRPr="00460028" w:rsidRDefault="00E41EB9" w:rsidP="00914E26">
            <w:pPr>
              <w:pStyle w:val="Tabletext"/>
            </w:pPr>
            <w:r>
              <w:t>Editorial</w:t>
            </w:r>
            <w:r w:rsidR="008301EB">
              <w:t xml:space="preserve"> and structural changes </w:t>
            </w:r>
            <w:r w:rsidR="002A60DC">
              <w:t xml:space="preserve">done </w:t>
            </w:r>
            <w:r w:rsidR="00B62CBC">
              <w:t xml:space="preserve">during </w:t>
            </w:r>
            <w:r w:rsidR="00F31FC0">
              <w:t>VTS51</w:t>
            </w:r>
            <w:r w:rsidR="00B62CBC">
              <w:t xml:space="preserve"> </w:t>
            </w:r>
            <w:r>
              <w:t>committee</w:t>
            </w:r>
            <w:r w:rsidR="00B62CBC">
              <w:t xml:space="preserve"> meeting</w:t>
            </w:r>
            <w:r w:rsidR="00DE0A23">
              <w:t xml:space="preserve"> </w:t>
            </w:r>
          </w:p>
        </w:tc>
        <w:tc>
          <w:tcPr>
            <w:tcW w:w="5001" w:type="dxa"/>
            <w:vAlign w:val="center"/>
          </w:tcPr>
          <w:p w14:paraId="487CAA04" w14:textId="77777777" w:rsidR="00914E26" w:rsidRPr="00460028" w:rsidRDefault="00914E26" w:rsidP="00914E26">
            <w:pPr>
              <w:pStyle w:val="Tabletext"/>
            </w:pPr>
          </w:p>
        </w:tc>
      </w:tr>
      <w:tr w:rsidR="005E4659" w:rsidRPr="00460028" w14:paraId="686C1A8B" w14:textId="77777777" w:rsidTr="005E4659">
        <w:trPr>
          <w:trHeight w:val="851"/>
        </w:trPr>
        <w:tc>
          <w:tcPr>
            <w:tcW w:w="1908" w:type="dxa"/>
            <w:vAlign w:val="center"/>
          </w:tcPr>
          <w:p w14:paraId="373F721E" w14:textId="77777777" w:rsidR="00914E26" w:rsidRPr="00460028" w:rsidRDefault="00914E26" w:rsidP="00914E26">
            <w:pPr>
              <w:pStyle w:val="Tabletext"/>
            </w:pPr>
          </w:p>
        </w:tc>
        <w:tc>
          <w:tcPr>
            <w:tcW w:w="3576" w:type="dxa"/>
            <w:vAlign w:val="center"/>
          </w:tcPr>
          <w:p w14:paraId="1809BBB2" w14:textId="77777777" w:rsidR="00914E26" w:rsidRPr="00460028" w:rsidRDefault="00914E26" w:rsidP="00914E26">
            <w:pPr>
              <w:pStyle w:val="Tabletext"/>
            </w:pPr>
          </w:p>
        </w:tc>
        <w:tc>
          <w:tcPr>
            <w:tcW w:w="5001" w:type="dxa"/>
            <w:vAlign w:val="center"/>
          </w:tcPr>
          <w:p w14:paraId="48726A7D" w14:textId="77777777" w:rsidR="00914E26" w:rsidRPr="00460028" w:rsidRDefault="00914E26" w:rsidP="00914E26">
            <w:pPr>
              <w:pStyle w:val="Tabletext"/>
            </w:pPr>
          </w:p>
        </w:tc>
      </w:tr>
      <w:tr w:rsidR="005E4659" w:rsidRPr="00460028" w14:paraId="09930E30" w14:textId="77777777" w:rsidTr="005E4659">
        <w:trPr>
          <w:trHeight w:val="851"/>
        </w:trPr>
        <w:tc>
          <w:tcPr>
            <w:tcW w:w="1908" w:type="dxa"/>
            <w:vAlign w:val="center"/>
          </w:tcPr>
          <w:p w14:paraId="16433E3C" w14:textId="77777777" w:rsidR="00914E26" w:rsidRPr="00460028" w:rsidRDefault="00914E26" w:rsidP="00914E26">
            <w:pPr>
              <w:pStyle w:val="Tabletext"/>
            </w:pPr>
          </w:p>
        </w:tc>
        <w:tc>
          <w:tcPr>
            <w:tcW w:w="3576" w:type="dxa"/>
            <w:vAlign w:val="center"/>
          </w:tcPr>
          <w:p w14:paraId="2CB74151" w14:textId="77777777" w:rsidR="00914E26" w:rsidRPr="00460028" w:rsidRDefault="00914E26" w:rsidP="00914E26">
            <w:pPr>
              <w:pStyle w:val="Tabletext"/>
            </w:pPr>
          </w:p>
        </w:tc>
        <w:tc>
          <w:tcPr>
            <w:tcW w:w="5001" w:type="dxa"/>
            <w:vAlign w:val="center"/>
          </w:tcPr>
          <w:p w14:paraId="0D5178C6" w14:textId="77777777" w:rsidR="00914E26" w:rsidRPr="00460028" w:rsidRDefault="00914E26" w:rsidP="00914E26">
            <w:pPr>
              <w:pStyle w:val="Tabletext"/>
            </w:pPr>
          </w:p>
        </w:tc>
      </w:tr>
      <w:tr w:rsidR="005E4659" w:rsidRPr="00460028" w14:paraId="52DAE2C7" w14:textId="77777777" w:rsidTr="005E4659">
        <w:trPr>
          <w:trHeight w:val="851"/>
        </w:trPr>
        <w:tc>
          <w:tcPr>
            <w:tcW w:w="1908" w:type="dxa"/>
            <w:vAlign w:val="center"/>
          </w:tcPr>
          <w:p w14:paraId="6993FB23" w14:textId="77777777" w:rsidR="00914E26" w:rsidRPr="00460028" w:rsidRDefault="00914E26" w:rsidP="00914E26">
            <w:pPr>
              <w:pStyle w:val="Tabletext"/>
            </w:pPr>
          </w:p>
        </w:tc>
        <w:tc>
          <w:tcPr>
            <w:tcW w:w="3576" w:type="dxa"/>
            <w:vAlign w:val="center"/>
          </w:tcPr>
          <w:p w14:paraId="6D16544A" w14:textId="77777777" w:rsidR="00914E26" w:rsidRPr="00460028" w:rsidRDefault="00914E26" w:rsidP="00914E26">
            <w:pPr>
              <w:pStyle w:val="Tabletext"/>
            </w:pPr>
          </w:p>
        </w:tc>
        <w:tc>
          <w:tcPr>
            <w:tcW w:w="5001" w:type="dxa"/>
            <w:vAlign w:val="center"/>
          </w:tcPr>
          <w:p w14:paraId="0CAC8E47" w14:textId="77777777" w:rsidR="00914E26" w:rsidRPr="00460028" w:rsidRDefault="00914E26" w:rsidP="00914E26">
            <w:pPr>
              <w:pStyle w:val="Tabletext"/>
            </w:pPr>
          </w:p>
        </w:tc>
      </w:tr>
      <w:tr w:rsidR="005E4659" w:rsidRPr="00460028" w14:paraId="7DB0FF5E" w14:textId="77777777" w:rsidTr="005E4659">
        <w:trPr>
          <w:trHeight w:val="851"/>
        </w:trPr>
        <w:tc>
          <w:tcPr>
            <w:tcW w:w="1908" w:type="dxa"/>
            <w:vAlign w:val="center"/>
          </w:tcPr>
          <w:p w14:paraId="323AD3D8" w14:textId="77777777" w:rsidR="00914E26" w:rsidRPr="00460028" w:rsidRDefault="00914E26" w:rsidP="00914E26">
            <w:pPr>
              <w:pStyle w:val="Tabletext"/>
            </w:pPr>
          </w:p>
        </w:tc>
        <w:tc>
          <w:tcPr>
            <w:tcW w:w="3576" w:type="dxa"/>
            <w:vAlign w:val="center"/>
          </w:tcPr>
          <w:p w14:paraId="15DDE05C" w14:textId="77777777" w:rsidR="00914E26" w:rsidRPr="00460028" w:rsidRDefault="00914E26" w:rsidP="00914E26">
            <w:pPr>
              <w:pStyle w:val="Tabletext"/>
            </w:pPr>
          </w:p>
        </w:tc>
        <w:tc>
          <w:tcPr>
            <w:tcW w:w="5001" w:type="dxa"/>
            <w:vAlign w:val="center"/>
          </w:tcPr>
          <w:p w14:paraId="7BF4E98F" w14:textId="77777777" w:rsidR="00914E26" w:rsidRPr="00460028" w:rsidRDefault="00914E26" w:rsidP="00914E26">
            <w:pPr>
              <w:pStyle w:val="Tabletext"/>
            </w:pPr>
          </w:p>
        </w:tc>
      </w:tr>
    </w:tbl>
    <w:p w14:paraId="0A41B30F" w14:textId="77777777" w:rsidR="00914E26" w:rsidRDefault="00914E26" w:rsidP="00D74AE1"/>
    <w:p w14:paraId="157F0E4F"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2877EBE" w14:textId="2F06021D" w:rsidR="00B62CBC" w:rsidRPr="00B62CBC" w:rsidRDefault="004A4EC4">
      <w:pPr>
        <w:pStyle w:val="TOC1"/>
        <w:rPr>
          <w:b w:val="0"/>
          <w:color w:val="auto"/>
          <w:lang w:val="en-US" w:eastAsia="fi-FI"/>
        </w:rPr>
      </w:pPr>
      <w:r w:rsidRPr="00F808DF">
        <w:rPr>
          <w:rFonts w:eastAsia="Times New Roman" w:cs="Times New Roman"/>
          <w:b w:val="0"/>
          <w:szCs w:val="20"/>
        </w:rPr>
        <w:lastRenderedPageBreak/>
        <w:fldChar w:fldCharType="begin"/>
      </w:r>
      <w:r w:rsidRPr="00F808DF">
        <w:rPr>
          <w:rFonts w:eastAsia="Times New Roman" w:cs="Times New Roman"/>
          <w:b w:val="0"/>
          <w:szCs w:val="20"/>
        </w:rPr>
        <w:instrText xml:space="preserve"> TOC \o "1-3" \t "Annex,4,Appendix,5" </w:instrText>
      </w:r>
      <w:r w:rsidRPr="00F808DF">
        <w:rPr>
          <w:rFonts w:eastAsia="Times New Roman" w:cs="Times New Roman"/>
          <w:b w:val="0"/>
          <w:szCs w:val="20"/>
        </w:rPr>
        <w:fldChar w:fldCharType="separate"/>
      </w:r>
      <w:r w:rsidR="00B62CBC">
        <w:t>1</w:t>
      </w:r>
      <w:r w:rsidR="00B62CBC" w:rsidRPr="00B62CBC">
        <w:rPr>
          <w:b w:val="0"/>
          <w:color w:val="auto"/>
          <w:lang w:val="en-US" w:eastAsia="fi-FI"/>
        </w:rPr>
        <w:tab/>
      </w:r>
      <w:r w:rsidR="00B62CBC">
        <w:t>INTRODUCTION</w:t>
      </w:r>
      <w:r w:rsidR="00B62CBC">
        <w:tab/>
      </w:r>
      <w:r w:rsidR="00B62CBC">
        <w:fldChar w:fldCharType="begin"/>
      </w:r>
      <w:r w:rsidR="00B62CBC">
        <w:instrText xml:space="preserve"> PAGEREF _Toc84167609 \h </w:instrText>
      </w:r>
      <w:r w:rsidR="00B62CBC">
        <w:fldChar w:fldCharType="separate"/>
      </w:r>
      <w:r w:rsidR="00B62CBC">
        <w:t>5</w:t>
      </w:r>
      <w:r w:rsidR="00B62CBC">
        <w:fldChar w:fldCharType="end"/>
      </w:r>
    </w:p>
    <w:p w14:paraId="63161411" w14:textId="59F06739" w:rsidR="00B62CBC" w:rsidRPr="00B62CBC" w:rsidRDefault="00B62CBC">
      <w:pPr>
        <w:pStyle w:val="TOC2"/>
        <w:rPr>
          <w:color w:val="auto"/>
          <w:lang w:val="en-US" w:eastAsia="fi-FI"/>
        </w:rPr>
      </w:pPr>
      <w:r>
        <w:t>1.1</w:t>
      </w:r>
      <w:r w:rsidRPr="00B62CBC">
        <w:rPr>
          <w:color w:val="auto"/>
          <w:lang w:val="en-US" w:eastAsia="fi-FI"/>
        </w:rPr>
        <w:tab/>
      </w:r>
      <w:r>
        <w:t>G1111 guideline series</w:t>
      </w:r>
      <w:r>
        <w:tab/>
      </w:r>
      <w:r>
        <w:fldChar w:fldCharType="begin"/>
      </w:r>
      <w:r>
        <w:instrText xml:space="preserve"> PAGEREF _Toc84167610 \h </w:instrText>
      </w:r>
      <w:r>
        <w:fldChar w:fldCharType="separate"/>
      </w:r>
      <w:r>
        <w:t>5</w:t>
      </w:r>
      <w:r>
        <w:fldChar w:fldCharType="end"/>
      </w:r>
    </w:p>
    <w:p w14:paraId="610CB03B" w14:textId="3BE107D3" w:rsidR="00B62CBC" w:rsidRPr="00B62CBC" w:rsidRDefault="00B62CBC">
      <w:pPr>
        <w:pStyle w:val="TOC2"/>
        <w:rPr>
          <w:color w:val="auto"/>
          <w:lang w:val="en-US" w:eastAsia="fi-FI"/>
        </w:rPr>
      </w:pPr>
      <w:r>
        <w:t>1.2</w:t>
      </w:r>
      <w:r w:rsidRPr="00B62CBC">
        <w:rPr>
          <w:color w:val="auto"/>
          <w:lang w:val="en-US" w:eastAsia="fi-FI"/>
        </w:rPr>
        <w:tab/>
      </w:r>
      <w:r>
        <w:t>Definitions of VTS terms</w:t>
      </w:r>
      <w:r>
        <w:tab/>
      </w:r>
      <w:r>
        <w:fldChar w:fldCharType="begin"/>
      </w:r>
      <w:r>
        <w:instrText xml:space="preserve"> PAGEREF _Toc84167611 \h </w:instrText>
      </w:r>
      <w:r>
        <w:fldChar w:fldCharType="separate"/>
      </w:r>
      <w:r>
        <w:t>5</w:t>
      </w:r>
      <w:r>
        <w:fldChar w:fldCharType="end"/>
      </w:r>
    </w:p>
    <w:p w14:paraId="3ED1C264" w14:textId="054A2CC9" w:rsidR="00B62CBC" w:rsidRPr="00B62CBC" w:rsidRDefault="00B62CBC">
      <w:pPr>
        <w:pStyle w:val="TOC1"/>
        <w:rPr>
          <w:b w:val="0"/>
          <w:color w:val="auto"/>
          <w:lang w:val="en-US" w:eastAsia="fi-FI"/>
        </w:rPr>
      </w:pPr>
      <w:r>
        <w:t>2</w:t>
      </w:r>
      <w:r w:rsidRPr="00B62CBC">
        <w:rPr>
          <w:b w:val="0"/>
          <w:color w:val="auto"/>
          <w:lang w:val="en-US" w:eastAsia="fi-FI"/>
        </w:rPr>
        <w:tab/>
      </w:r>
      <w:r>
        <w:t>Establishing the FUNCTIONAL AND PERFORMANCE Requirements for a VTS System</w:t>
      </w:r>
      <w:r>
        <w:tab/>
      </w:r>
      <w:r>
        <w:fldChar w:fldCharType="begin"/>
      </w:r>
      <w:r>
        <w:instrText xml:space="preserve"> PAGEREF _Toc84167612 \h </w:instrText>
      </w:r>
      <w:r>
        <w:fldChar w:fldCharType="separate"/>
      </w:r>
      <w:r>
        <w:t>6</w:t>
      </w:r>
      <w:r>
        <w:fldChar w:fldCharType="end"/>
      </w:r>
    </w:p>
    <w:p w14:paraId="101B52F1" w14:textId="0B073076" w:rsidR="00B62CBC" w:rsidRPr="00B62CBC" w:rsidRDefault="00B62CBC">
      <w:pPr>
        <w:pStyle w:val="TOC2"/>
        <w:rPr>
          <w:color w:val="auto"/>
          <w:lang w:val="en-US" w:eastAsia="fi-FI"/>
        </w:rPr>
      </w:pPr>
      <w:r>
        <w:t>2.1</w:t>
      </w:r>
      <w:r w:rsidRPr="00B62CBC">
        <w:rPr>
          <w:color w:val="auto"/>
          <w:lang w:val="en-US" w:eastAsia="fi-FI"/>
        </w:rPr>
        <w:tab/>
      </w:r>
      <w:r>
        <w:t>Project Planning</w:t>
      </w:r>
      <w:r>
        <w:tab/>
      </w:r>
      <w:r>
        <w:fldChar w:fldCharType="begin"/>
      </w:r>
      <w:r>
        <w:instrText xml:space="preserve"> PAGEREF _Toc84167613 \h </w:instrText>
      </w:r>
      <w:r>
        <w:fldChar w:fldCharType="separate"/>
      </w:r>
      <w:r>
        <w:t>6</w:t>
      </w:r>
      <w:r>
        <w:fldChar w:fldCharType="end"/>
      </w:r>
    </w:p>
    <w:p w14:paraId="0349AE83" w14:textId="7592D94D" w:rsidR="00B62CBC" w:rsidRPr="00B62CBC" w:rsidRDefault="00B62CBC">
      <w:pPr>
        <w:pStyle w:val="TOC2"/>
        <w:rPr>
          <w:color w:val="auto"/>
          <w:lang w:val="en-US" w:eastAsia="fi-FI"/>
        </w:rPr>
      </w:pPr>
      <w:r>
        <w:t>2.2</w:t>
      </w:r>
      <w:r w:rsidRPr="00B62CBC">
        <w:rPr>
          <w:color w:val="auto"/>
          <w:lang w:val="en-US" w:eastAsia="fi-FI"/>
        </w:rPr>
        <w:tab/>
      </w:r>
      <w:r>
        <w:t>Operational Requirements</w:t>
      </w:r>
      <w:r>
        <w:tab/>
      </w:r>
      <w:r>
        <w:fldChar w:fldCharType="begin"/>
      </w:r>
      <w:r>
        <w:instrText xml:space="preserve"> PAGEREF _Toc84167614 \h </w:instrText>
      </w:r>
      <w:r>
        <w:fldChar w:fldCharType="separate"/>
      </w:r>
      <w:r>
        <w:t>7</w:t>
      </w:r>
      <w:r>
        <w:fldChar w:fldCharType="end"/>
      </w:r>
    </w:p>
    <w:p w14:paraId="3CB88B97" w14:textId="46BB95A9" w:rsidR="00B62CBC" w:rsidRPr="00B62CBC" w:rsidRDefault="00B62CBC">
      <w:pPr>
        <w:pStyle w:val="TOC2"/>
        <w:rPr>
          <w:color w:val="auto"/>
          <w:lang w:val="en-US" w:eastAsia="fi-FI"/>
        </w:rPr>
      </w:pPr>
      <w:r>
        <w:t>2.3</w:t>
      </w:r>
      <w:r w:rsidRPr="00B62CBC">
        <w:rPr>
          <w:color w:val="auto"/>
          <w:lang w:val="en-US" w:eastAsia="fi-FI"/>
        </w:rPr>
        <w:tab/>
      </w:r>
      <w:r>
        <w:t>Deriving Functional and Performance Requirements</w:t>
      </w:r>
      <w:r>
        <w:tab/>
      </w:r>
      <w:r>
        <w:fldChar w:fldCharType="begin"/>
      </w:r>
      <w:r>
        <w:instrText xml:space="preserve"> PAGEREF _Toc84167615 \h </w:instrText>
      </w:r>
      <w:r>
        <w:fldChar w:fldCharType="separate"/>
      </w:r>
      <w:r>
        <w:t>8</w:t>
      </w:r>
      <w:r>
        <w:fldChar w:fldCharType="end"/>
      </w:r>
    </w:p>
    <w:p w14:paraId="0ECFFBF3" w14:textId="31F1CCEE" w:rsidR="00B62CBC" w:rsidRPr="00B62CBC" w:rsidRDefault="00B62CBC">
      <w:pPr>
        <w:pStyle w:val="TOC1"/>
        <w:rPr>
          <w:b w:val="0"/>
          <w:color w:val="auto"/>
          <w:lang w:val="en-US" w:eastAsia="fi-FI"/>
        </w:rPr>
      </w:pPr>
      <w:r>
        <w:t>3</w:t>
      </w:r>
      <w:r w:rsidRPr="00B62CBC">
        <w:rPr>
          <w:b w:val="0"/>
          <w:color w:val="auto"/>
          <w:lang w:val="en-US" w:eastAsia="fi-FI"/>
        </w:rPr>
        <w:tab/>
      </w:r>
      <w:r>
        <w:t>Implementation considerations</w:t>
      </w:r>
      <w:r>
        <w:tab/>
      </w:r>
      <w:r>
        <w:fldChar w:fldCharType="begin"/>
      </w:r>
      <w:r>
        <w:instrText xml:space="preserve"> PAGEREF _Toc84167616 \h </w:instrText>
      </w:r>
      <w:r>
        <w:fldChar w:fldCharType="separate"/>
      </w:r>
      <w:r>
        <w:t>10</w:t>
      </w:r>
      <w:r>
        <w:fldChar w:fldCharType="end"/>
      </w:r>
    </w:p>
    <w:p w14:paraId="5C014675" w14:textId="5C6637F4" w:rsidR="00B62CBC" w:rsidRPr="00B62CBC" w:rsidRDefault="00B62CBC">
      <w:pPr>
        <w:pStyle w:val="TOC2"/>
        <w:rPr>
          <w:color w:val="auto"/>
          <w:lang w:val="en-US" w:eastAsia="fi-FI"/>
        </w:rPr>
      </w:pPr>
      <w:r w:rsidRPr="00E84C4B">
        <w:rPr>
          <w:rFonts w:eastAsiaTheme="minorHAnsi"/>
        </w:rPr>
        <w:t>3.1</w:t>
      </w:r>
      <w:r w:rsidRPr="00B62CBC">
        <w:rPr>
          <w:color w:val="auto"/>
          <w:lang w:val="en-US" w:eastAsia="fi-FI"/>
        </w:rPr>
        <w:tab/>
      </w:r>
      <w:r w:rsidRPr="00E84C4B">
        <w:rPr>
          <w:rFonts w:eastAsiaTheme="minorHAnsi"/>
        </w:rPr>
        <w:t>Availability and Reliability</w:t>
      </w:r>
      <w:r>
        <w:tab/>
      </w:r>
      <w:r>
        <w:fldChar w:fldCharType="begin"/>
      </w:r>
      <w:r>
        <w:instrText xml:space="preserve"> PAGEREF _Toc84167617 \h </w:instrText>
      </w:r>
      <w:r>
        <w:fldChar w:fldCharType="separate"/>
      </w:r>
      <w:r>
        <w:t>11</w:t>
      </w:r>
      <w:r>
        <w:fldChar w:fldCharType="end"/>
      </w:r>
    </w:p>
    <w:p w14:paraId="37F8E4A6" w14:textId="1EBFA09F" w:rsidR="00B62CBC" w:rsidRPr="00B62CBC" w:rsidRDefault="00B62CBC">
      <w:pPr>
        <w:pStyle w:val="TOC2"/>
        <w:rPr>
          <w:color w:val="auto"/>
          <w:lang w:val="en-US" w:eastAsia="fi-FI"/>
        </w:rPr>
      </w:pPr>
      <w:r w:rsidRPr="00E84C4B">
        <w:rPr>
          <w:rFonts w:eastAsiaTheme="minorHAnsi"/>
        </w:rPr>
        <w:t>3.2</w:t>
      </w:r>
      <w:r w:rsidRPr="00B62CBC">
        <w:rPr>
          <w:color w:val="auto"/>
          <w:lang w:val="en-US" w:eastAsia="fi-FI"/>
        </w:rPr>
        <w:tab/>
      </w:r>
      <w:r w:rsidRPr="00E84C4B">
        <w:rPr>
          <w:rFonts w:eastAsiaTheme="minorHAnsi"/>
        </w:rPr>
        <w:t>Recording, Archiving and Replay</w:t>
      </w:r>
      <w:r>
        <w:tab/>
      </w:r>
      <w:r>
        <w:fldChar w:fldCharType="begin"/>
      </w:r>
      <w:r>
        <w:instrText xml:space="preserve"> PAGEREF _Toc84167618 \h </w:instrText>
      </w:r>
      <w:r>
        <w:fldChar w:fldCharType="separate"/>
      </w:r>
      <w:r>
        <w:t>11</w:t>
      </w:r>
      <w:r>
        <w:fldChar w:fldCharType="end"/>
      </w:r>
    </w:p>
    <w:p w14:paraId="62688E97" w14:textId="085A6385" w:rsidR="00B62CBC" w:rsidRPr="00B62CBC" w:rsidRDefault="00B62CBC">
      <w:pPr>
        <w:pStyle w:val="TOC2"/>
        <w:rPr>
          <w:color w:val="auto"/>
          <w:lang w:val="en-US" w:eastAsia="fi-FI"/>
        </w:rPr>
      </w:pPr>
      <w:r>
        <w:t>3.3</w:t>
      </w:r>
      <w:r w:rsidRPr="00B62CBC">
        <w:rPr>
          <w:color w:val="auto"/>
          <w:lang w:val="en-US" w:eastAsia="fi-FI"/>
        </w:rPr>
        <w:tab/>
      </w:r>
      <w:r>
        <w:t>Design, Installation and Maintenance AND Environmental Considerations</w:t>
      </w:r>
      <w:r>
        <w:tab/>
      </w:r>
      <w:r>
        <w:fldChar w:fldCharType="begin"/>
      </w:r>
      <w:r>
        <w:instrText xml:space="preserve"> PAGEREF _Toc84167619 \h </w:instrText>
      </w:r>
      <w:r>
        <w:fldChar w:fldCharType="separate"/>
      </w:r>
      <w:r>
        <w:t>12</w:t>
      </w:r>
      <w:r>
        <w:fldChar w:fldCharType="end"/>
      </w:r>
    </w:p>
    <w:p w14:paraId="60333256" w14:textId="141267E4" w:rsidR="00B62CBC" w:rsidRPr="00B62CBC" w:rsidRDefault="00B62CBC">
      <w:pPr>
        <w:pStyle w:val="TOC2"/>
        <w:rPr>
          <w:color w:val="auto"/>
          <w:lang w:val="en-US" w:eastAsia="fi-FI"/>
        </w:rPr>
      </w:pPr>
      <w:r>
        <w:t>3.4</w:t>
      </w:r>
      <w:r w:rsidRPr="00B62CBC">
        <w:rPr>
          <w:color w:val="auto"/>
          <w:lang w:val="en-US" w:eastAsia="fi-FI"/>
        </w:rPr>
        <w:tab/>
      </w:r>
      <w:r>
        <w:t>Other Considerations</w:t>
      </w:r>
      <w:r>
        <w:tab/>
      </w:r>
      <w:r>
        <w:fldChar w:fldCharType="begin"/>
      </w:r>
      <w:r>
        <w:instrText xml:space="preserve"> PAGEREF _Toc84167620 \h </w:instrText>
      </w:r>
      <w:r>
        <w:fldChar w:fldCharType="separate"/>
      </w:r>
      <w:r>
        <w:t>12</w:t>
      </w:r>
      <w:r>
        <w:fldChar w:fldCharType="end"/>
      </w:r>
    </w:p>
    <w:p w14:paraId="271EF445" w14:textId="7C721518" w:rsidR="00B62CBC" w:rsidRPr="00B62CBC" w:rsidRDefault="00B62CBC">
      <w:pPr>
        <w:pStyle w:val="TOC3"/>
        <w:tabs>
          <w:tab w:val="left" w:pos="1134"/>
          <w:tab w:val="right" w:leader="dot" w:pos="10195"/>
        </w:tabs>
        <w:rPr>
          <w:noProof/>
          <w:sz w:val="22"/>
          <w:lang w:val="en-US" w:eastAsia="fi-FI"/>
        </w:rPr>
      </w:pPr>
      <w:r>
        <w:rPr>
          <w:noProof/>
        </w:rPr>
        <w:t>3.4.1</w:t>
      </w:r>
      <w:r w:rsidRPr="00B62CBC">
        <w:rPr>
          <w:noProof/>
          <w:sz w:val="22"/>
          <w:lang w:val="en-US" w:eastAsia="fi-FI"/>
        </w:rPr>
        <w:tab/>
      </w:r>
      <w:r>
        <w:rPr>
          <w:noProof/>
        </w:rPr>
        <w:t>Equipment Shelters</w:t>
      </w:r>
      <w:r>
        <w:rPr>
          <w:noProof/>
        </w:rPr>
        <w:tab/>
      </w:r>
      <w:r>
        <w:rPr>
          <w:noProof/>
        </w:rPr>
        <w:fldChar w:fldCharType="begin"/>
      </w:r>
      <w:r>
        <w:rPr>
          <w:noProof/>
        </w:rPr>
        <w:instrText xml:space="preserve"> PAGEREF _Toc84167621 \h </w:instrText>
      </w:r>
      <w:r>
        <w:rPr>
          <w:noProof/>
        </w:rPr>
      </w:r>
      <w:r>
        <w:rPr>
          <w:noProof/>
        </w:rPr>
        <w:fldChar w:fldCharType="separate"/>
      </w:r>
      <w:r>
        <w:rPr>
          <w:noProof/>
        </w:rPr>
        <w:t>12</w:t>
      </w:r>
      <w:r>
        <w:rPr>
          <w:noProof/>
        </w:rPr>
        <w:fldChar w:fldCharType="end"/>
      </w:r>
    </w:p>
    <w:p w14:paraId="698DCB8A" w14:textId="48BA81B7" w:rsidR="00B62CBC" w:rsidRPr="00B62CBC" w:rsidRDefault="00B62CBC">
      <w:pPr>
        <w:pStyle w:val="TOC3"/>
        <w:tabs>
          <w:tab w:val="left" w:pos="1134"/>
          <w:tab w:val="right" w:leader="dot" w:pos="10195"/>
        </w:tabs>
        <w:rPr>
          <w:noProof/>
          <w:sz w:val="22"/>
          <w:lang w:val="en-US" w:eastAsia="fi-FI"/>
        </w:rPr>
      </w:pPr>
      <w:r>
        <w:rPr>
          <w:noProof/>
        </w:rPr>
        <w:t>3.4.2</w:t>
      </w:r>
      <w:r w:rsidRPr="00B62CBC">
        <w:rPr>
          <w:noProof/>
          <w:sz w:val="22"/>
          <w:lang w:val="en-US" w:eastAsia="fi-FI"/>
        </w:rPr>
        <w:tab/>
      </w:r>
      <w:r>
        <w:rPr>
          <w:noProof/>
        </w:rPr>
        <w:t>Lightning Protection</w:t>
      </w:r>
      <w:r>
        <w:rPr>
          <w:noProof/>
        </w:rPr>
        <w:tab/>
      </w:r>
      <w:r>
        <w:rPr>
          <w:noProof/>
        </w:rPr>
        <w:fldChar w:fldCharType="begin"/>
      </w:r>
      <w:r>
        <w:rPr>
          <w:noProof/>
        </w:rPr>
        <w:instrText xml:space="preserve"> PAGEREF _Toc84167622 \h </w:instrText>
      </w:r>
      <w:r>
        <w:rPr>
          <w:noProof/>
        </w:rPr>
      </w:r>
      <w:r>
        <w:rPr>
          <w:noProof/>
        </w:rPr>
        <w:fldChar w:fldCharType="separate"/>
      </w:r>
      <w:r>
        <w:rPr>
          <w:noProof/>
        </w:rPr>
        <w:t>12</w:t>
      </w:r>
      <w:r>
        <w:rPr>
          <w:noProof/>
        </w:rPr>
        <w:fldChar w:fldCharType="end"/>
      </w:r>
    </w:p>
    <w:p w14:paraId="7FC64A1E" w14:textId="19DD5F86" w:rsidR="00B62CBC" w:rsidRPr="00B62CBC" w:rsidRDefault="00B62CBC">
      <w:pPr>
        <w:pStyle w:val="TOC3"/>
        <w:tabs>
          <w:tab w:val="left" w:pos="1134"/>
          <w:tab w:val="right" w:leader="dot" w:pos="10195"/>
        </w:tabs>
        <w:rPr>
          <w:noProof/>
          <w:sz w:val="22"/>
          <w:lang w:val="en-US" w:eastAsia="fi-FI"/>
        </w:rPr>
      </w:pPr>
      <w:r>
        <w:rPr>
          <w:noProof/>
        </w:rPr>
        <w:t>3.4.3</w:t>
      </w:r>
      <w:r w:rsidRPr="00B62CBC">
        <w:rPr>
          <w:noProof/>
          <w:sz w:val="22"/>
          <w:lang w:val="en-US" w:eastAsia="fi-FI"/>
        </w:rPr>
        <w:tab/>
      </w:r>
      <w:r>
        <w:rPr>
          <w:noProof/>
        </w:rPr>
        <w:t>Warning Lights</w:t>
      </w:r>
      <w:r>
        <w:rPr>
          <w:noProof/>
        </w:rPr>
        <w:tab/>
      </w:r>
      <w:r>
        <w:rPr>
          <w:noProof/>
        </w:rPr>
        <w:fldChar w:fldCharType="begin"/>
      </w:r>
      <w:r>
        <w:rPr>
          <w:noProof/>
        </w:rPr>
        <w:instrText xml:space="preserve"> PAGEREF _Toc84167623 \h </w:instrText>
      </w:r>
      <w:r>
        <w:rPr>
          <w:noProof/>
        </w:rPr>
      </w:r>
      <w:r>
        <w:rPr>
          <w:noProof/>
        </w:rPr>
        <w:fldChar w:fldCharType="separate"/>
      </w:r>
      <w:r>
        <w:rPr>
          <w:noProof/>
        </w:rPr>
        <w:t>12</w:t>
      </w:r>
      <w:r>
        <w:rPr>
          <w:noProof/>
        </w:rPr>
        <w:fldChar w:fldCharType="end"/>
      </w:r>
    </w:p>
    <w:p w14:paraId="75164AB2" w14:textId="79B98BA6" w:rsidR="00B62CBC" w:rsidRPr="00B62CBC" w:rsidRDefault="00B62CBC">
      <w:pPr>
        <w:pStyle w:val="TOC3"/>
        <w:tabs>
          <w:tab w:val="left" w:pos="1134"/>
          <w:tab w:val="right" w:leader="dot" w:pos="10195"/>
        </w:tabs>
        <w:rPr>
          <w:noProof/>
          <w:sz w:val="22"/>
          <w:lang w:val="en-US" w:eastAsia="fi-FI"/>
        </w:rPr>
      </w:pPr>
      <w:r>
        <w:rPr>
          <w:noProof/>
        </w:rPr>
        <w:t>3.4.4</w:t>
      </w:r>
      <w:r w:rsidRPr="00B62CBC">
        <w:rPr>
          <w:noProof/>
          <w:sz w:val="22"/>
          <w:lang w:val="en-US" w:eastAsia="fi-FI"/>
        </w:rPr>
        <w:tab/>
      </w:r>
      <w:r>
        <w:rPr>
          <w:noProof/>
        </w:rPr>
        <w:t>Site and Equipment Access</w:t>
      </w:r>
      <w:r>
        <w:rPr>
          <w:noProof/>
        </w:rPr>
        <w:tab/>
      </w:r>
      <w:r>
        <w:rPr>
          <w:noProof/>
        </w:rPr>
        <w:fldChar w:fldCharType="begin"/>
      </w:r>
      <w:r>
        <w:rPr>
          <w:noProof/>
        </w:rPr>
        <w:instrText xml:space="preserve"> PAGEREF _Toc84167624 \h </w:instrText>
      </w:r>
      <w:r>
        <w:rPr>
          <w:noProof/>
        </w:rPr>
      </w:r>
      <w:r>
        <w:rPr>
          <w:noProof/>
        </w:rPr>
        <w:fldChar w:fldCharType="separate"/>
      </w:r>
      <w:r>
        <w:rPr>
          <w:noProof/>
        </w:rPr>
        <w:t>12</w:t>
      </w:r>
      <w:r>
        <w:rPr>
          <w:noProof/>
        </w:rPr>
        <w:fldChar w:fldCharType="end"/>
      </w:r>
    </w:p>
    <w:p w14:paraId="733C7AC8" w14:textId="1DFFBE8B" w:rsidR="00B62CBC" w:rsidRPr="00B62CBC" w:rsidRDefault="00B62CBC">
      <w:pPr>
        <w:pStyle w:val="TOC3"/>
        <w:tabs>
          <w:tab w:val="left" w:pos="1134"/>
          <w:tab w:val="right" w:leader="dot" w:pos="10195"/>
        </w:tabs>
        <w:rPr>
          <w:noProof/>
          <w:sz w:val="22"/>
          <w:lang w:val="en-US" w:eastAsia="fi-FI"/>
        </w:rPr>
      </w:pPr>
      <w:r>
        <w:rPr>
          <w:noProof/>
        </w:rPr>
        <w:t>3.4.5</w:t>
      </w:r>
      <w:r w:rsidRPr="00B62CBC">
        <w:rPr>
          <w:noProof/>
          <w:sz w:val="22"/>
          <w:lang w:val="en-US" w:eastAsia="fi-FI"/>
        </w:rPr>
        <w:tab/>
      </w:r>
      <w:r>
        <w:rPr>
          <w:noProof/>
        </w:rPr>
        <w:t>Electrical Power</w:t>
      </w:r>
      <w:r>
        <w:rPr>
          <w:noProof/>
        </w:rPr>
        <w:tab/>
      </w:r>
      <w:r>
        <w:rPr>
          <w:noProof/>
        </w:rPr>
        <w:fldChar w:fldCharType="begin"/>
      </w:r>
      <w:r>
        <w:rPr>
          <w:noProof/>
        </w:rPr>
        <w:instrText xml:space="preserve"> PAGEREF _Toc84167625 \h </w:instrText>
      </w:r>
      <w:r>
        <w:rPr>
          <w:noProof/>
        </w:rPr>
      </w:r>
      <w:r>
        <w:rPr>
          <w:noProof/>
        </w:rPr>
        <w:fldChar w:fldCharType="separate"/>
      </w:r>
      <w:r>
        <w:rPr>
          <w:noProof/>
        </w:rPr>
        <w:t>13</w:t>
      </w:r>
      <w:r>
        <w:rPr>
          <w:noProof/>
        </w:rPr>
        <w:fldChar w:fldCharType="end"/>
      </w:r>
    </w:p>
    <w:p w14:paraId="723F4F0D" w14:textId="7B74FB17" w:rsidR="00B62CBC" w:rsidRPr="00B62CBC" w:rsidRDefault="00B62CBC">
      <w:pPr>
        <w:pStyle w:val="TOC3"/>
        <w:tabs>
          <w:tab w:val="left" w:pos="1134"/>
          <w:tab w:val="right" w:leader="dot" w:pos="10195"/>
        </w:tabs>
        <w:rPr>
          <w:noProof/>
          <w:sz w:val="22"/>
          <w:lang w:val="en-US" w:eastAsia="fi-FI"/>
        </w:rPr>
      </w:pPr>
      <w:r>
        <w:rPr>
          <w:noProof/>
        </w:rPr>
        <w:t>3.4.6</w:t>
      </w:r>
      <w:r w:rsidRPr="00B62CBC">
        <w:rPr>
          <w:noProof/>
          <w:sz w:val="22"/>
          <w:lang w:val="en-US" w:eastAsia="fi-FI"/>
        </w:rPr>
        <w:tab/>
      </w:r>
      <w:r>
        <w:rPr>
          <w:noProof/>
        </w:rPr>
        <w:t>Safety and Security Precautions</w:t>
      </w:r>
      <w:r>
        <w:rPr>
          <w:noProof/>
        </w:rPr>
        <w:tab/>
      </w:r>
      <w:r>
        <w:rPr>
          <w:noProof/>
        </w:rPr>
        <w:fldChar w:fldCharType="begin"/>
      </w:r>
      <w:r>
        <w:rPr>
          <w:noProof/>
        </w:rPr>
        <w:instrText xml:space="preserve"> PAGEREF _Toc84167626 \h </w:instrText>
      </w:r>
      <w:r>
        <w:rPr>
          <w:noProof/>
        </w:rPr>
      </w:r>
      <w:r>
        <w:rPr>
          <w:noProof/>
        </w:rPr>
        <w:fldChar w:fldCharType="separate"/>
      </w:r>
      <w:r>
        <w:rPr>
          <w:noProof/>
        </w:rPr>
        <w:t>13</w:t>
      </w:r>
      <w:r>
        <w:rPr>
          <w:noProof/>
        </w:rPr>
        <w:fldChar w:fldCharType="end"/>
      </w:r>
    </w:p>
    <w:p w14:paraId="01C8A46E" w14:textId="6FA1664E" w:rsidR="00B62CBC" w:rsidRPr="00B62CBC" w:rsidRDefault="00B62CBC">
      <w:pPr>
        <w:pStyle w:val="TOC3"/>
        <w:tabs>
          <w:tab w:val="left" w:pos="1134"/>
          <w:tab w:val="right" w:leader="dot" w:pos="10195"/>
        </w:tabs>
        <w:rPr>
          <w:noProof/>
          <w:sz w:val="22"/>
          <w:lang w:val="en-US" w:eastAsia="fi-FI"/>
        </w:rPr>
      </w:pPr>
      <w:r>
        <w:rPr>
          <w:noProof/>
        </w:rPr>
        <w:t>3.4.7</w:t>
      </w:r>
      <w:r w:rsidRPr="00B62CBC">
        <w:rPr>
          <w:noProof/>
          <w:sz w:val="22"/>
          <w:lang w:val="en-US" w:eastAsia="fi-FI"/>
        </w:rPr>
        <w:tab/>
      </w:r>
      <w:r>
        <w:rPr>
          <w:noProof/>
        </w:rPr>
        <w:t>Equipment Preservation and Monitoring</w:t>
      </w:r>
      <w:r>
        <w:rPr>
          <w:noProof/>
        </w:rPr>
        <w:tab/>
      </w:r>
      <w:r>
        <w:rPr>
          <w:noProof/>
        </w:rPr>
        <w:fldChar w:fldCharType="begin"/>
      </w:r>
      <w:r>
        <w:rPr>
          <w:noProof/>
        </w:rPr>
        <w:instrText xml:space="preserve"> PAGEREF _Toc84167627 \h </w:instrText>
      </w:r>
      <w:r>
        <w:rPr>
          <w:noProof/>
        </w:rPr>
      </w:r>
      <w:r>
        <w:rPr>
          <w:noProof/>
        </w:rPr>
        <w:fldChar w:fldCharType="separate"/>
      </w:r>
      <w:r>
        <w:rPr>
          <w:noProof/>
        </w:rPr>
        <w:t>13</w:t>
      </w:r>
      <w:r>
        <w:rPr>
          <w:noProof/>
        </w:rPr>
        <w:fldChar w:fldCharType="end"/>
      </w:r>
    </w:p>
    <w:p w14:paraId="0958C96F" w14:textId="36C412F9" w:rsidR="00B62CBC" w:rsidRPr="00B62CBC" w:rsidRDefault="00B62CBC">
      <w:pPr>
        <w:pStyle w:val="TOC3"/>
        <w:tabs>
          <w:tab w:val="left" w:pos="1134"/>
          <w:tab w:val="right" w:leader="dot" w:pos="10195"/>
        </w:tabs>
        <w:rPr>
          <w:noProof/>
          <w:sz w:val="22"/>
          <w:lang w:val="en-US" w:eastAsia="fi-FI"/>
        </w:rPr>
      </w:pPr>
      <w:r>
        <w:rPr>
          <w:noProof/>
        </w:rPr>
        <w:t>3.4.8</w:t>
      </w:r>
      <w:r w:rsidRPr="00B62CBC">
        <w:rPr>
          <w:noProof/>
          <w:sz w:val="22"/>
          <w:lang w:val="en-US" w:eastAsia="fi-FI"/>
        </w:rPr>
        <w:tab/>
      </w:r>
      <w:r>
        <w:rPr>
          <w:noProof/>
        </w:rPr>
        <w:t>Marking and Identification</w:t>
      </w:r>
      <w:r>
        <w:rPr>
          <w:noProof/>
        </w:rPr>
        <w:tab/>
      </w:r>
      <w:r>
        <w:rPr>
          <w:noProof/>
        </w:rPr>
        <w:fldChar w:fldCharType="begin"/>
      </w:r>
      <w:r>
        <w:rPr>
          <w:noProof/>
        </w:rPr>
        <w:instrText xml:space="preserve"> PAGEREF _Toc84167628 \h </w:instrText>
      </w:r>
      <w:r>
        <w:rPr>
          <w:noProof/>
        </w:rPr>
      </w:r>
      <w:r>
        <w:rPr>
          <w:noProof/>
        </w:rPr>
        <w:fldChar w:fldCharType="separate"/>
      </w:r>
      <w:r>
        <w:rPr>
          <w:noProof/>
        </w:rPr>
        <w:t>13</w:t>
      </w:r>
      <w:r>
        <w:rPr>
          <w:noProof/>
        </w:rPr>
        <w:fldChar w:fldCharType="end"/>
      </w:r>
    </w:p>
    <w:p w14:paraId="2E346704" w14:textId="014B2CE5" w:rsidR="00B62CBC" w:rsidRPr="00B62CBC" w:rsidRDefault="00B62CBC">
      <w:pPr>
        <w:pStyle w:val="TOC3"/>
        <w:tabs>
          <w:tab w:val="left" w:pos="1134"/>
          <w:tab w:val="right" w:leader="dot" w:pos="10195"/>
        </w:tabs>
        <w:rPr>
          <w:noProof/>
          <w:sz w:val="22"/>
          <w:lang w:val="en-US" w:eastAsia="fi-FI"/>
        </w:rPr>
      </w:pPr>
      <w:r>
        <w:rPr>
          <w:noProof/>
        </w:rPr>
        <w:t>3.4.9</w:t>
      </w:r>
      <w:r w:rsidRPr="00B62CBC">
        <w:rPr>
          <w:noProof/>
          <w:sz w:val="22"/>
          <w:lang w:val="en-US" w:eastAsia="fi-FI"/>
        </w:rPr>
        <w:tab/>
      </w:r>
      <w:r>
        <w:rPr>
          <w:noProof/>
        </w:rPr>
        <w:t>Documentation</w:t>
      </w:r>
      <w:r>
        <w:rPr>
          <w:noProof/>
        </w:rPr>
        <w:tab/>
      </w:r>
      <w:r>
        <w:rPr>
          <w:noProof/>
        </w:rPr>
        <w:fldChar w:fldCharType="begin"/>
      </w:r>
      <w:r>
        <w:rPr>
          <w:noProof/>
        </w:rPr>
        <w:instrText xml:space="preserve"> PAGEREF _Toc84167629 \h </w:instrText>
      </w:r>
      <w:r>
        <w:rPr>
          <w:noProof/>
        </w:rPr>
      </w:r>
      <w:r>
        <w:rPr>
          <w:noProof/>
        </w:rPr>
        <w:fldChar w:fldCharType="separate"/>
      </w:r>
      <w:r>
        <w:rPr>
          <w:noProof/>
        </w:rPr>
        <w:t>13</w:t>
      </w:r>
      <w:r>
        <w:rPr>
          <w:noProof/>
        </w:rPr>
        <w:fldChar w:fldCharType="end"/>
      </w:r>
    </w:p>
    <w:p w14:paraId="2B60DE0F" w14:textId="3B410648" w:rsidR="00B62CBC" w:rsidRPr="00B62CBC" w:rsidRDefault="00B62CBC">
      <w:pPr>
        <w:pStyle w:val="TOC3"/>
        <w:tabs>
          <w:tab w:val="left" w:pos="1134"/>
          <w:tab w:val="right" w:leader="dot" w:pos="10195"/>
        </w:tabs>
        <w:rPr>
          <w:noProof/>
          <w:sz w:val="22"/>
          <w:lang w:val="en-US" w:eastAsia="fi-FI"/>
        </w:rPr>
      </w:pPr>
      <w:r>
        <w:rPr>
          <w:noProof/>
        </w:rPr>
        <w:t>3.4.10</w:t>
      </w:r>
      <w:r w:rsidRPr="00B62CBC">
        <w:rPr>
          <w:noProof/>
          <w:sz w:val="22"/>
          <w:lang w:val="en-US" w:eastAsia="fi-FI"/>
        </w:rPr>
        <w:tab/>
      </w:r>
      <w:r>
        <w:rPr>
          <w:noProof/>
        </w:rPr>
        <w:t>Equipment Standards and Approvals</w:t>
      </w:r>
      <w:r>
        <w:rPr>
          <w:noProof/>
        </w:rPr>
        <w:tab/>
      </w:r>
      <w:r>
        <w:rPr>
          <w:noProof/>
        </w:rPr>
        <w:fldChar w:fldCharType="begin"/>
      </w:r>
      <w:r>
        <w:rPr>
          <w:noProof/>
        </w:rPr>
        <w:instrText xml:space="preserve"> PAGEREF _Toc84167630 \h </w:instrText>
      </w:r>
      <w:r>
        <w:rPr>
          <w:noProof/>
        </w:rPr>
      </w:r>
      <w:r>
        <w:rPr>
          <w:noProof/>
        </w:rPr>
        <w:fldChar w:fldCharType="separate"/>
      </w:r>
      <w:r>
        <w:rPr>
          <w:noProof/>
        </w:rPr>
        <w:t>14</w:t>
      </w:r>
      <w:r>
        <w:rPr>
          <w:noProof/>
        </w:rPr>
        <w:fldChar w:fldCharType="end"/>
      </w:r>
    </w:p>
    <w:p w14:paraId="3E33B955" w14:textId="55230D17" w:rsidR="00B62CBC" w:rsidRPr="00E41EB9" w:rsidRDefault="00B62CBC">
      <w:pPr>
        <w:pStyle w:val="TOC1"/>
        <w:rPr>
          <w:b w:val="0"/>
          <w:color w:val="auto"/>
          <w:lang w:val="en-US" w:eastAsia="fi-FI"/>
        </w:rPr>
      </w:pPr>
      <w:r w:rsidRPr="00E84C4B">
        <w:t>4</w:t>
      </w:r>
      <w:r w:rsidRPr="00E41EB9">
        <w:rPr>
          <w:b w:val="0"/>
          <w:color w:val="auto"/>
          <w:lang w:val="en-US" w:eastAsia="fi-FI"/>
        </w:rPr>
        <w:tab/>
      </w:r>
      <w:r w:rsidRPr="00E84C4B">
        <w:t>DEFINITIONS</w:t>
      </w:r>
      <w:r>
        <w:tab/>
      </w:r>
      <w:r>
        <w:fldChar w:fldCharType="begin"/>
      </w:r>
      <w:r>
        <w:instrText xml:space="preserve"> PAGEREF _Toc84167631 \h </w:instrText>
      </w:r>
      <w:r>
        <w:fldChar w:fldCharType="separate"/>
      </w:r>
      <w:r>
        <w:t>14</w:t>
      </w:r>
      <w:r>
        <w:fldChar w:fldCharType="end"/>
      </w:r>
    </w:p>
    <w:p w14:paraId="6159C5D6" w14:textId="298B2DF5" w:rsidR="00B62CBC" w:rsidRPr="00E41EB9" w:rsidRDefault="00B62CBC">
      <w:pPr>
        <w:pStyle w:val="TOC1"/>
        <w:rPr>
          <w:b w:val="0"/>
          <w:color w:val="auto"/>
          <w:lang w:val="en-US" w:eastAsia="fi-FI"/>
        </w:rPr>
      </w:pPr>
      <w:r w:rsidRPr="00E84C4B">
        <w:t>5</w:t>
      </w:r>
      <w:r w:rsidRPr="00E41EB9">
        <w:rPr>
          <w:b w:val="0"/>
          <w:color w:val="auto"/>
          <w:lang w:val="en-US" w:eastAsia="fi-FI"/>
        </w:rPr>
        <w:tab/>
      </w:r>
      <w:r w:rsidRPr="00E84C4B">
        <w:t>ACRONYMS</w:t>
      </w:r>
      <w:r>
        <w:tab/>
      </w:r>
      <w:r>
        <w:fldChar w:fldCharType="begin"/>
      </w:r>
      <w:r>
        <w:instrText xml:space="preserve"> PAGEREF _Toc84167632 \h </w:instrText>
      </w:r>
      <w:r>
        <w:fldChar w:fldCharType="separate"/>
      </w:r>
      <w:r>
        <w:t>14</w:t>
      </w:r>
      <w:r>
        <w:fldChar w:fldCharType="end"/>
      </w:r>
    </w:p>
    <w:p w14:paraId="4C077DB4" w14:textId="1330587D" w:rsidR="00B62CBC" w:rsidRPr="00E41EB9" w:rsidRDefault="00B62CBC">
      <w:pPr>
        <w:pStyle w:val="TOC1"/>
        <w:rPr>
          <w:b w:val="0"/>
          <w:color w:val="auto"/>
          <w:lang w:val="en-US" w:eastAsia="fi-FI"/>
        </w:rPr>
      </w:pPr>
      <w:r>
        <w:t>6</w:t>
      </w:r>
      <w:r w:rsidRPr="00E41EB9">
        <w:rPr>
          <w:b w:val="0"/>
          <w:color w:val="auto"/>
          <w:lang w:val="en-US" w:eastAsia="fi-FI"/>
        </w:rPr>
        <w:tab/>
      </w:r>
      <w:r>
        <w:t>references</w:t>
      </w:r>
      <w:r>
        <w:tab/>
      </w:r>
      <w:r>
        <w:fldChar w:fldCharType="begin"/>
      </w:r>
      <w:r>
        <w:instrText xml:space="preserve"> PAGEREF _Toc84167633 \h </w:instrText>
      </w:r>
      <w:r>
        <w:fldChar w:fldCharType="separate"/>
      </w:r>
      <w:r>
        <w:t>18</w:t>
      </w:r>
      <w:r>
        <w:fldChar w:fldCharType="end"/>
      </w:r>
    </w:p>
    <w:p w14:paraId="17266711" w14:textId="25DB239F" w:rsidR="00642025" w:rsidRPr="0093492E" w:rsidRDefault="004A4EC4" w:rsidP="00BA5754">
      <w:pPr>
        <w:rPr>
          <w:noProof/>
        </w:rPr>
      </w:pPr>
      <w:r w:rsidRPr="00F808DF">
        <w:rPr>
          <w:noProof/>
        </w:rPr>
        <w:fldChar w:fldCharType="end"/>
      </w:r>
    </w:p>
    <w:p w14:paraId="374CA9E7" w14:textId="77777777" w:rsidR="0078486B" w:rsidRDefault="002F265A" w:rsidP="00C9558A">
      <w:pPr>
        <w:pStyle w:val="ListofFigures"/>
      </w:pPr>
      <w:r>
        <w:t>List of Tables</w:t>
      </w:r>
    </w:p>
    <w:p w14:paraId="4F6B5A74" w14:textId="625570EF" w:rsidR="00A94B95" w:rsidRPr="00A94B95" w:rsidRDefault="00923B4D">
      <w:pPr>
        <w:pStyle w:val="TableofFigures"/>
        <w:rPr>
          <w:i w:val="0"/>
          <w:noProof/>
          <w:lang w:eastAsia="fi-FI"/>
        </w:rPr>
      </w:pPr>
      <w:r>
        <w:fldChar w:fldCharType="begin"/>
      </w:r>
      <w:r>
        <w:instrText xml:space="preserve"> TOC \t "Table caption" \c </w:instrText>
      </w:r>
      <w:r>
        <w:fldChar w:fldCharType="separate"/>
      </w:r>
      <w:r w:rsidR="00A94B95">
        <w:rPr>
          <w:noProof/>
        </w:rPr>
        <w:t>Table 1</w:t>
      </w:r>
      <w:r w:rsidR="00A94B95" w:rsidRPr="00A94B95">
        <w:rPr>
          <w:i w:val="0"/>
          <w:noProof/>
          <w:lang w:eastAsia="fi-FI"/>
        </w:rPr>
        <w:tab/>
      </w:r>
      <w:r w:rsidR="00A94B95">
        <w:rPr>
          <w:noProof/>
        </w:rPr>
        <w:t>Relationship between downtime and availability</w:t>
      </w:r>
      <w:r w:rsidR="00A94B95">
        <w:rPr>
          <w:noProof/>
        </w:rPr>
        <w:tab/>
      </w:r>
      <w:r w:rsidR="00A94B95">
        <w:rPr>
          <w:noProof/>
        </w:rPr>
        <w:fldChar w:fldCharType="begin"/>
      </w:r>
      <w:r w:rsidR="00A94B95">
        <w:rPr>
          <w:noProof/>
        </w:rPr>
        <w:instrText xml:space="preserve"> PAGEREF _Toc62570979 \h </w:instrText>
      </w:r>
      <w:r w:rsidR="00A94B95">
        <w:rPr>
          <w:noProof/>
        </w:rPr>
      </w:r>
      <w:r w:rsidR="00A94B95">
        <w:rPr>
          <w:noProof/>
        </w:rPr>
        <w:fldChar w:fldCharType="separate"/>
      </w:r>
      <w:r w:rsidR="00A94B95">
        <w:rPr>
          <w:noProof/>
        </w:rPr>
        <w:t>12</w:t>
      </w:r>
      <w:r w:rsidR="00A94B95">
        <w:rPr>
          <w:noProof/>
        </w:rPr>
        <w:fldChar w:fldCharType="end"/>
      </w:r>
    </w:p>
    <w:p w14:paraId="6D2BF88B" w14:textId="6479F073" w:rsidR="00161325" w:rsidRPr="00C91630" w:rsidRDefault="00923B4D" w:rsidP="00BA5754">
      <w:r>
        <w:fldChar w:fldCharType="end"/>
      </w:r>
    </w:p>
    <w:p w14:paraId="4AEAE102" w14:textId="77777777" w:rsidR="00994D97" w:rsidRDefault="00994D97" w:rsidP="00C9558A">
      <w:pPr>
        <w:pStyle w:val="ListofFigures"/>
      </w:pPr>
      <w:r w:rsidRPr="00441393">
        <w:t>List of Figures</w:t>
      </w:r>
    </w:p>
    <w:p w14:paraId="2EECF636" w14:textId="76B63F82" w:rsidR="00A94B95" w:rsidRPr="00A94B95" w:rsidRDefault="00923B4D">
      <w:pPr>
        <w:pStyle w:val="TableofFigures"/>
        <w:rPr>
          <w:i w:val="0"/>
          <w:noProof/>
          <w:lang w:eastAsia="fi-FI"/>
        </w:rPr>
      </w:pPr>
      <w:r>
        <w:fldChar w:fldCharType="begin"/>
      </w:r>
      <w:r>
        <w:instrText xml:space="preserve"> TOC \t "Figure caption" \c </w:instrText>
      </w:r>
      <w:r>
        <w:fldChar w:fldCharType="separate"/>
      </w:r>
      <w:r w:rsidR="00A94B95">
        <w:rPr>
          <w:noProof/>
        </w:rPr>
        <w:t>Figure 1</w:t>
      </w:r>
      <w:r w:rsidR="00A94B95" w:rsidRPr="00A94B95">
        <w:rPr>
          <w:i w:val="0"/>
          <w:noProof/>
          <w:lang w:eastAsia="fi-FI"/>
        </w:rPr>
        <w:tab/>
      </w:r>
      <w:r w:rsidR="00A94B95">
        <w:rPr>
          <w:noProof/>
        </w:rPr>
        <w:t>Deriving implementation from operational requirements</w:t>
      </w:r>
      <w:r w:rsidR="00A94B95">
        <w:rPr>
          <w:noProof/>
        </w:rPr>
        <w:tab/>
      </w:r>
      <w:r w:rsidR="00A94B95">
        <w:rPr>
          <w:noProof/>
        </w:rPr>
        <w:fldChar w:fldCharType="begin"/>
      </w:r>
      <w:r w:rsidR="00A94B95">
        <w:rPr>
          <w:noProof/>
        </w:rPr>
        <w:instrText xml:space="preserve"> PAGEREF _Toc62570980 \h </w:instrText>
      </w:r>
      <w:r w:rsidR="00A94B95">
        <w:rPr>
          <w:noProof/>
        </w:rPr>
      </w:r>
      <w:r w:rsidR="00A94B95">
        <w:rPr>
          <w:noProof/>
        </w:rPr>
        <w:fldChar w:fldCharType="separate"/>
      </w:r>
      <w:r w:rsidR="00A94B95">
        <w:rPr>
          <w:noProof/>
        </w:rPr>
        <w:t>9</w:t>
      </w:r>
      <w:r w:rsidR="00A94B95">
        <w:rPr>
          <w:noProof/>
        </w:rPr>
        <w:fldChar w:fldCharType="end"/>
      </w:r>
    </w:p>
    <w:p w14:paraId="3CFE3D5B" w14:textId="53AE4378" w:rsidR="005E4659" w:rsidRDefault="00923B4D" w:rsidP="00BA5754">
      <w:r>
        <w:fldChar w:fldCharType="end"/>
      </w:r>
    </w:p>
    <w:p w14:paraId="4394910E" w14:textId="7E7526FC" w:rsidR="00B07717" w:rsidRPr="00161325" w:rsidRDefault="00B07717" w:rsidP="007D1805">
      <w:pPr>
        <w:pStyle w:val="TableofFigures"/>
      </w:pPr>
    </w:p>
    <w:p w14:paraId="358DB0C9"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Default="00ED4450" w:rsidP="00DE2814">
      <w:pPr>
        <w:pStyle w:val="Heading1"/>
      </w:pPr>
      <w:bookmarkStart w:id="3" w:name="_Toc84167609"/>
      <w:r>
        <w:lastRenderedPageBreak/>
        <w:t>INTRODUCTION</w:t>
      </w:r>
      <w:bookmarkEnd w:id="3"/>
    </w:p>
    <w:p w14:paraId="4FCF285B" w14:textId="77777777" w:rsidR="004944C8" w:rsidRDefault="004944C8" w:rsidP="004944C8">
      <w:pPr>
        <w:pStyle w:val="Heading1separatationline"/>
      </w:pPr>
    </w:p>
    <w:p w14:paraId="403E1189" w14:textId="6D118B09" w:rsidR="004857AE" w:rsidRPr="006E178F" w:rsidRDefault="004857AE" w:rsidP="004857AE">
      <w:pPr>
        <w:pStyle w:val="BodyText"/>
      </w:pPr>
      <w:r w:rsidRPr="005D0033">
        <w:t xml:space="preserve">This </w:t>
      </w:r>
      <w:r>
        <w:t>G</w:t>
      </w:r>
      <w:r w:rsidRPr="005D0033">
        <w:t xml:space="preserve">uideline presents a common source of information to assist </w:t>
      </w:r>
      <w:r>
        <w:t>c</w:t>
      </w:r>
      <w:r w:rsidRPr="005D0033">
        <w:t xml:space="preserve">ompetent </w:t>
      </w:r>
      <w:r>
        <w:t>a</w:t>
      </w:r>
      <w:r w:rsidRPr="005D0033">
        <w:t xml:space="preserve">uthorities and VTS </w:t>
      </w:r>
      <w:commentRangeStart w:id="4"/>
      <w:r>
        <w:t>a</w:t>
      </w:r>
      <w:r w:rsidRPr="005D0033">
        <w:t>uthorities</w:t>
      </w:r>
      <w:commentRangeEnd w:id="4"/>
      <w:r w:rsidR="006871B8">
        <w:rPr>
          <w:rStyle w:val="CommentReference"/>
        </w:rPr>
        <w:commentReference w:id="4"/>
      </w:r>
      <w:r w:rsidRPr="005D0033">
        <w:t xml:space="preserve"> in the preparation and establishment of operational and technical performance requirements of standards and specifications for VTS systems.  Tailoring is required to capture the specific and relevant performance requirements from the generic information included within this document.  The Guideline shall not be used as a </w:t>
      </w:r>
      <w:r w:rsidRPr="006E178F">
        <w:t>specification without such tailoring.</w:t>
      </w:r>
    </w:p>
    <w:p w14:paraId="28337FC6" w14:textId="77777777" w:rsidR="004857AE" w:rsidRPr="006E178F" w:rsidRDefault="004857AE" w:rsidP="004857AE">
      <w:pPr>
        <w:pStyle w:val="BodyText"/>
      </w:pPr>
      <w:r w:rsidRPr="006E178F">
        <w:t>References and definitions applicable to the separate sections are included in the sections where appropriate.</w:t>
      </w:r>
    </w:p>
    <w:p w14:paraId="5AB9A1F3" w14:textId="77777777" w:rsidR="004857AE" w:rsidRPr="006E178F" w:rsidRDefault="004857AE" w:rsidP="004857AE">
      <w:pPr>
        <w:pStyle w:val="Heading2"/>
      </w:pPr>
      <w:bookmarkStart w:id="5" w:name="_Toc57464064"/>
      <w:bookmarkStart w:id="6" w:name="_Toc84167610"/>
      <w:r w:rsidRPr="006E178F">
        <w:t>G1111 guideline series</w:t>
      </w:r>
      <w:bookmarkEnd w:id="5"/>
      <w:bookmarkEnd w:id="6"/>
    </w:p>
    <w:p w14:paraId="1E86CB02" w14:textId="77777777" w:rsidR="004857AE" w:rsidRPr="006E178F" w:rsidRDefault="004857AE" w:rsidP="004857AE">
      <w:pPr>
        <w:pStyle w:val="Heading2separationline"/>
      </w:pPr>
    </w:p>
    <w:p w14:paraId="3426DC80" w14:textId="59BB016E" w:rsidR="004857AE" w:rsidRPr="00555288" w:rsidRDefault="004857AE" w:rsidP="004857AE">
      <w:pPr>
        <w:pStyle w:val="BodyText"/>
      </w:pPr>
      <w:r w:rsidRPr="006E178F">
        <w:t>This Guideline is one of the G1111 series of guideline documents. The purpose of the G1111 series is to</w:t>
      </w:r>
      <w:r w:rsidRPr="00555288">
        <w:t xml:space="preserve"> assist the VTS </w:t>
      </w:r>
      <w:r w:rsidR="000A498D">
        <w:t xml:space="preserve">Provider </w:t>
      </w:r>
      <w:r w:rsidRPr="00555288">
        <w:t xml:space="preserve">in preparing the definition, specification, establishment, </w:t>
      </w:r>
      <w:r w:rsidR="006A0B17" w:rsidRPr="00555288">
        <w:t>operation</w:t>
      </w:r>
      <w:r w:rsidRPr="00555288">
        <w:t xml:space="preserve"> and upgrades of a VTS system.  The </w:t>
      </w:r>
      <w:r w:rsidRPr="006E178F">
        <w:t>documents address the</w:t>
      </w:r>
      <w:r w:rsidRPr="00555288">
        <w:t xml:space="preserve"> relationship between the </w:t>
      </w:r>
      <w:r>
        <w:t>o</w:t>
      </w:r>
      <w:r w:rsidRPr="00555288">
        <w:t xml:space="preserve">perational </w:t>
      </w:r>
      <w:r>
        <w:t>r</w:t>
      </w:r>
      <w:r w:rsidRPr="00555288">
        <w:t>equirements and VTS system performance (</w:t>
      </w:r>
      <w:r>
        <w:t>t</w:t>
      </w:r>
      <w:r w:rsidRPr="00555288">
        <w:t>echnical) requirements and how these reflect into system design and sub system requirements.</w:t>
      </w:r>
    </w:p>
    <w:p w14:paraId="553FCC44" w14:textId="77777777" w:rsidR="006A0B17" w:rsidRPr="006E178F" w:rsidRDefault="004857AE" w:rsidP="006A0B17">
      <w:pPr>
        <w:pStyle w:val="BodyText"/>
      </w:pPr>
      <w:r w:rsidRPr="006E178F">
        <w:t>The G1111 series of guideline documents present system design, sensors, communications, processing, and acceptance, without inferring priority. The guideline documents are numbered and titled as follows (common title suffix of “Preparation of Operational and Technical Performance Requirements of VTS Systems” omitted below for brevity):</w:t>
      </w:r>
      <w:bookmarkStart w:id="7" w:name="_Toc57464065"/>
    </w:p>
    <w:p w14:paraId="06ABEA1E" w14:textId="77777777" w:rsidR="00937677" w:rsidRDefault="00937677" w:rsidP="006E178F">
      <w:pPr>
        <w:pStyle w:val="BodyText"/>
        <w:numPr>
          <w:ilvl w:val="2"/>
          <w:numId w:val="77"/>
        </w:numPr>
      </w:pPr>
      <w:r>
        <w:t>G1111</w:t>
      </w:r>
      <w:r>
        <w:tab/>
      </w:r>
      <w:r>
        <w:tab/>
        <w:t>Establishing Functional &amp; Performance Requirements for VTS Systems</w:t>
      </w:r>
    </w:p>
    <w:p w14:paraId="0C413C52" w14:textId="77777777" w:rsidR="00937677" w:rsidRDefault="00937677" w:rsidP="006E178F">
      <w:pPr>
        <w:pStyle w:val="BodyText"/>
        <w:numPr>
          <w:ilvl w:val="2"/>
          <w:numId w:val="77"/>
        </w:numPr>
      </w:pPr>
      <w:r>
        <w:t>G1111-1</w:t>
      </w:r>
      <w:r>
        <w:tab/>
        <w:t>Producing Requirements for the Core VTS System</w:t>
      </w:r>
    </w:p>
    <w:p w14:paraId="3DB3CAD7" w14:textId="77777777" w:rsidR="00937677" w:rsidRDefault="00937677" w:rsidP="006E178F">
      <w:pPr>
        <w:pStyle w:val="BodyText"/>
        <w:numPr>
          <w:ilvl w:val="2"/>
          <w:numId w:val="77"/>
        </w:numPr>
      </w:pPr>
      <w:r>
        <w:t>G1111-2</w:t>
      </w:r>
      <w:r>
        <w:tab/>
        <w:t>Producing Requirements for Voice Communications</w:t>
      </w:r>
    </w:p>
    <w:p w14:paraId="357964A9" w14:textId="77777777" w:rsidR="00937677" w:rsidRDefault="00937677" w:rsidP="006E178F">
      <w:pPr>
        <w:pStyle w:val="BodyText"/>
        <w:numPr>
          <w:ilvl w:val="2"/>
          <w:numId w:val="77"/>
        </w:numPr>
      </w:pPr>
      <w:r>
        <w:t>G1111-3</w:t>
      </w:r>
      <w:r>
        <w:tab/>
        <w:t xml:space="preserve">Producing Requirements for RADAR </w:t>
      </w:r>
    </w:p>
    <w:p w14:paraId="0D1776F9" w14:textId="77777777" w:rsidR="00937677" w:rsidRDefault="00937677" w:rsidP="006E178F">
      <w:pPr>
        <w:pStyle w:val="BodyText"/>
        <w:numPr>
          <w:ilvl w:val="2"/>
          <w:numId w:val="77"/>
        </w:numPr>
      </w:pPr>
      <w:r>
        <w:t>G1111-4</w:t>
      </w:r>
      <w:r>
        <w:tab/>
        <w:t xml:space="preserve">Producing Requirements for AIS and VDES </w:t>
      </w:r>
    </w:p>
    <w:p w14:paraId="583BDE2F" w14:textId="77777777" w:rsidR="00937677" w:rsidRDefault="00937677" w:rsidP="006E178F">
      <w:pPr>
        <w:pStyle w:val="BodyText"/>
        <w:numPr>
          <w:ilvl w:val="2"/>
          <w:numId w:val="77"/>
        </w:numPr>
      </w:pPr>
      <w:r>
        <w:t>G1111-5</w:t>
      </w:r>
      <w:r>
        <w:tab/>
        <w:t>Producing Requirements for Environment Monitoring Systems</w:t>
      </w:r>
    </w:p>
    <w:p w14:paraId="0BC7A5F7" w14:textId="77777777" w:rsidR="00937677" w:rsidRDefault="00937677" w:rsidP="006E178F">
      <w:pPr>
        <w:pStyle w:val="BodyText"/>
        <w:numPr>
          <w:ilvl w:val="2"/>
          <w:numId w:val="77"/>
        </w:numPr>
      </w:pPr>
      <w:r>
        <w:t>G1111-6</w:t>
      </w:r>
      <w:r>
        <w:tab/>
        <w:t>Producing Requirements for Electro Optical Systems</w:t>
      </w:r>
    </w:p>
    <w:p w14:paraId="0536B5FF" w14:textId="77777777" w:rsidR="00937677" w:rsidRDefault="00937677" w:rsidP="006E178F">
      <w:pPr>
        <w:pStyle w:val="BodyText"/>
        <w:numPr>
          <w:ilvl w:val="2"/>
          <w:numId w:val="77"/>
        </w:numPr>
      </w:pPr>
      <w:r>
        <w:t>G1111-7</w:t>
      </w:r>
      <w:r>
        <w:tab/>
        <w:t>Producing Requirements for Radio Direction Finders</w:t>
      </w:r>
    </w:p>
    <w:p w14:paraId="1EF0B322" w14:textId="77777777" w:rsidR="00937677" w:rsidRDefault="00937677" w:rsidP="006E178F">
      <w:pPr>
        <w:pStyle w:val="BodyText"/>
        <w:numPr>
          <w:ilvl w:val="2"/>
          <w:numId w:val="77"/>
        </w:numPr>
      </w:pPr>
      <w:r>
        <w:t>G1111-8</w:t>
      </w:r>
      <w:r>
        <w:tab/>
        <w:t xml:space="preserve">Producing Requirements for Long Range Sensors </w:t>
      </w:r>
    </w:p>
    <w:p w14:paraId="1314DB5F" w14:textId="77777777" w:rsidR="00937677" w:rsidRPr="00336EBB" w:rsidRDefault="00937677" w:rsidP="006E178F">
      <w:pPr>
        <w:pStyle w:val="BodyText"/>
        <w:numPr>
          <w:ilvl w:val="2"/>
          <w:numId w:val="77"/>
        </w:numPr>
      </w:pPr>
      <w:r w:rsidRPr="00336EBB">
        <w:t>G1111-9</w:t>
      </w:r>
      <w:r w:rsidRPr="00336EBB">
        <w:tab/>
        <w:t>Framework for Acceptance of VTS Systems</w:t>
      </w:r>
    </w:p>
    <w:p w14:paraId="02544622" w14:textId="77777777" w:rsidR="006A0B17" w:rsidRPr="00953D23" w:rsidRDefault="006A0B17" w:rsidP="006A0B17">
      <w:pPr>
        <w:pStyle w:val="Heading2separationline"/>
        <w:rPr>
          <w:lang w:val="en-US"/>
        </w:rPr>
      </w:pPr>
    </w:p>
    <w:p w14:paraId="211D13E2" w14:textId="77777777" w:rsidR="004857AE" w:rsidRPr="00953D23" w:rsidRDefault="004857AE" w:rsidP="004857AE">
      <w:pPr>
        <w:pStyle w:val="Heading2"/>
      </w:pPr>
      <w:bookmarkStart w:id="8" w:name="_Toc84167611"/>
      <w:r w:rsidRPr="00336EBB">
        <w:t>Definitions of VTS terms</w:t>
      </w:r>
      <w:bookmarkEnd w:id="7"/>
      <w:bookmarkEnd w:id="8"/>
    </w:p>
    <w:p w14:paraId="7390950C" w14:textId="77777777" w:rsidR="004857AE" w:rsidRDefault="004857AE" w:rsidP="004857AE">
      <w:pPr>
        <w:pStyle w:val="BodyText"/>
      </w:pPr>
      <w:r w:rsidRPr="00336EBB">
        <w:t>For absence of doubt, the following definitions apply within this document and in all the G1111 series of guideline documents:</w:t>
      </w:r>
    </w:p>
    <w:p w14:paraId="0CB2E64C" w14:textId="77777777" w:rsidR="004857AE" w:rsidRDefault="004857AE" w:rsidP="004857AE">
      <w:pPr>
        <w:pStyle w:val="Bullet1"/>
      </w:pPr>
      <w:r>
        <w:t>VTS equipment - individual items of hardware and software which make up the VTS System.</w:t>
      </w:r>
    </w:p>
    <w:p w14:paraId="4639ABAE" w14:textId="77777777" w:rsidR="004857AE" w:rsidRDefault="004857AE" w:rsidP="004857AE">
      <w:pPr>
        <w:pStyle w:val="Bullet1"/>
      </w:pPr>
      <w:r>
        <w:t>VTS system – the hardware, software, and their behaviour as a coherent entity. This excludes personnel and procedures.</w:t>
      </w:r>
    </w:p>
    <w:p w14:paraId="5C94326D" w14:textId="77777777" w:rsidR="007E0E79" w:rsidRDefault="007E0E79">
      <w:pPr>
        <w:spacing w:after="200" w:line="276" w:lineRule="auto"/>
        <w:rPr>
          <w:rFonts w:asciiTheme="majorHAnsi" w:eastAsiaTheme="majorEastAsia" w:hAnsiTheme="majorHAnsi" w:cstheme="majorBidi"/>
          <w:b/>
          <w:bCs/>
          <w:caps/>
          <w:color w:val="407EC9"/>
          <w:sz w:val="28"/>
          <w:szCs w:val="24"/>
        </w:rPr>
      </w:pPr>
      <w:bookmarkStart w:id="9" w:name="_Toc452276977"/>
      <w:r>
        <w:br w:type="page"/>
      </w:r>
    </w:p>
    <w:p w14:paraId="3CA3AF65" w14:textId="25F17F7B" w:rsidR="00267D1E" w:rsidRPr="007132D5" w:rsidRDefault="00267D1E" w:rsidP="00DA0621">
      <w:pPr>
        <w:pStyle w:val="Heading1"/>
      </w:pPr>
      <w:bookmarkStart w:id="10" w:name="_Toc84167612"/>
      <w:r w:rsidRPr="007132D5">
        <w:lastRenderedPageBreak/>
        <w:t xml:space="preserve">Establishing the </w:t>
      </w:r>
      <w:r w:rsidR="00444F33">
        <w:t xml:space="preserve">FUNCTIONAL AND PERFORMANCE </w:t>
      </w:r>
      <w:r w:rsidRPr="007132D5">
        <w:t>Requirements for a VTS System</w:t>
      </w:r>
      <w:bookmarkEnd w:id="9"/>
      <w:bookmarkEnd w:id="10"/>
    </w:p>
    <w:p w14:paraId="6E8C8231" w14:textId="77777777" w:rsidR="00267D1E" w:rsidRPr="007132D5" w:rsidRDefault="00267D1E" w:rsidP="00267D1E">
      <w:pPr>
        <w:pStyle w:val="Heading2separationline"/>
      </w:pPr>
    </w:p>
    <w:p w14:paraId="429D4124" w14:textId="0AC27FE7" w:rsidR="00D93E26" w:rsidRPr="00D93E26" w:rsidRDefault="00D93E26" w:rsidP="00D93E26">
      <w:pPr>
        <w:pStyle w:val="BodyText"/>
      </w:pPr>
      <w:r w:rsidRPr="00D93E26">
        <w:rPr>
          <w:lang w:val="en-US"/>
        </w:rPr>
        <w:t>IALA Guideline</w:t>
      </w:r>
      <w:r w:rsidRPr="00D93E26">
        <w:t xml:space="preserve"> G1150 </w:t>
      </w:r>
      <w:r w:rsidRPr="00D93E26">
        <w:fldChar w:fldCharType="begin"/>
      </w:r>
      <w:r w:rsidRPr="00D93E26">
        <w:instrText xml:space="preserve"> REF _Ref83898230 \r \h </w:instrText>
      </w:r>
      <w:r w:rsidRPr="00D93E26">
        <w:fldChar w:fldCharType="separate"/>
      </w:r>
      <w:r w:rsidRPr="00D93E26">
        <w:t>[6]</w:t>
      </w:r>
      <w:r w:rsidRPr="00D93E26">
        <w:fldChar w:fldCharType="end"/>
      </w:r>
      <w:r w:rsidRPr="00D93E26">
        <w:fldChar w:fldCharType="begin"/>
      </w:r>
      <w:r w:rsidRPr="00D93E26">
        <w:instrText xml:space="preserve"> REF _Ref83806091 \r \h </w:instrText>
      </w:r>
      <w:r w:rsidRPr="00D93E26">
        <w:fldChar w:fldCharType="end"/>
      </w:r>
      <w:r w:rsidRPr="00D93E26">
        <w:t xml:space="preserve"> advises on the planning and implementation of a VTS </w:t>
      </w:r>
      <w:r w:rsidR="00900C7A">
        <w:t>related</w:t>
      </w:r>
      <w:r w:rsidRPr="00D93E26">
        <w:t xml:space="preserve"> </w:t>
      </w:r>
      <w:r w:rsidR="00900C7A">
        <w:t xml:space="preserve">to </w:t>
      </w:r>
      <w:r w:rsidRPr="00D93E26">
        <w:t>the definition of operational, functional, performance and acceptance requirements of a VTS System. These requirements should be:</w:t>
      </w:r>
    </w:p>
    <w:p w14:paraId="25D8D8EC" w14:textId="2EDE2783" w:rsidR="00D93E26" w:rsidRPr="00D93E26" w:rsidRDefault="00D93E26" w:rsidP="00D93E26">
      <w:pPr>
        <w:pStyle w:val="BodyText"/>
        <w:numPr>
          <w:ilvl w:val="0"/>
          <w:numId w:val="1"/>
        </w:numPr>
        <w:rPr>
          <w:lang w:val="en-US"/>
        </w:rPr>
      </w:pPr>
      <w:r w:rsidRPr="00D93E26">
        <w:t>derived from Business Case and Feas</w:t>
      </w:r>
      <w:r w:rsidR="00745D1D">
        <w:t>i</w:t>
      </w:r>
      <w:r w:rsidRPr="00D93E26">
        <w:t>bility study in the initiating phase; and</w:t>
      </w:r>
    </w:p>
    <w:p w14:paraId="0B069D38" w14:textId="77777777" w:rsidR="00D93E26" w:rsidRPr="00D93E26" w:rsidRDefault="00D93E26" w:rsidP="00D93E26">
      <w:pPr>
        <w:pStyle w:val="BodyText"/>
        <w:numPr>
          <w:ilvl w:val="0"/>
          <w:numId w:val="1"/>
        </w:numPr>
        <w:rPr>
          <w:lang w:val="en-US"/>
        </w:rPr>
      </w:pPr>
      <w:r w:rsidRPr="00D93E26">
        <w:t xml:space="preserve">defined in the planning </w:t>
      </w:r>
      <w:r w:rsidRPr="00D93E26">
        <w:rPr>
          <w:lang w:val="en-US"/>
        </w:rPr>
        <w:t>phase of the overall VTS project before the procurement of the VTS System.</w:t>
      </w:r>
    </w:p>
    <w:p w14:paraId="07A55F78" w14:textId="07E435CF" w:rsidR="00D93E26" w:rsidRDefault="00D93E26" w:rsidP="00D93E26">
      <w:pPr>
        <w:pStyle w:val="BodyText"/>
      </w:pPr>
      <w:r w:rsidRPr="00D93E26">
        <w:rPr>
          <w:lang w:val="en-US"/>
        </w:rPr>
        <w:t xml:space="preserve">The VTS Provider should establish a </w:t>
      </w:r>
      <w:r w:rsidRPr="00D93E26">
        <w:t>operational, functional and performance</w:t>
      </w:r>
      <w:r w:rsidRPr="00D93E26">
        <w:rPr>
          <w:lang w:val="en-US"/>
        </w:rPr>
        <w:t xml:space="preserve"> requirements and Acceptance plan </w:t>
      </w:r>
      <w:r w:rsidRPr="00D93E26">
        <w:t xml:space="preserve">for a VTS System </w:t>
      </w:r>
      <w:r w:rsidRPr="00D93E26">
        <w:rPr>
          <w:lang w:val="en-US"/>
        </w:rPr>
        <w:t xml:space="preserve">at the same time as they establish their Procurement plan. </w:t>
      </w:r>
      <w:r w:rsidRPr="00D93E26">
        <w:t>These requirements should form the basis for the entire system lifecycle, its definition and its acceptance following implementation.</w:t>
      </w:r>
    </w:p>
    <w:p w14:paraId="2D4D0762" w14:textId="77777777" w:rsidR="00900C7A" w:rsidRPr="00900C7A" w:rsidRDefault="00900C7A" w:rsidP="00900C7A">
      <w:pPr>
        <w:pStyle w:val="BodyText"/>
      </w:pPr>
      <w:r w:rsidRPr="00900C7A">
        <w:t xml:space="preserve">This </w:t>
      </w:r>
      <w:r w:rsidRPr="00900C7A">
        <w:rPr>
          <w:rFonts w:hint="eastAsia"/>
        </w:rPr>
        <w:t>guideline</w:t>
      </w:r>
      <w:r w:rsidRPr="00900C7A">
        <w:t xml:space="preserve"> focuses to provide an overview of the key areas for consideration related to the establishment of a VTS System. </w:t>
      </w:r>
    </w:p>
    <w:p w14:paraId="7F210F7E" w14:textId="1F34EC45" w:rsidR="00900C7A" w:rsidRPr="00900C7A" w:rsidRDefault="00900C7A" w:rsidP="00900C7A">
      <w:pPr>
        <w:pStyle w:val="BodyText"/>
      </w:pPr>
      <w:r w:rsidRPr="00900C7A">
        <w:rPr>
          <w:rFonts w:hint="eastAsia"/>
        </w:rPr>
        <w:t>I</w:t>
      </w:r>
      <w:r w:rsidRPr="00900C7A">
        <w:t xml:space="preserve">ALA Guideline 1111-1 to 1111-8 provide a specific guidance on initiating and </w:t>
      </w:r>
      <w:r w:rsidR="00E41EB9" w:rsidRPr="00900C7A">
        <w:t>planning functional</w:t>
      </w:r>
      <w:r w:rsidRPr="00900C7A">
        <w:t xml:space="preserve"> and performance requirements and implementing VTS Systems and VTS </w:t>
      </w:r>
      <w:r w:rsidR="00E41EB9" w:rsidRPr="00900C7A">
        <w:t>Equipment’s</w:t>
      </w:r>
      <w:r w:rsidR="0097681F">
        <w:t>, based on operational requirements</w:t>
      </w:r>
      <w:r w:rsidRPr="00900C7A">
        <w:t xml:space="preserve">. </w:t>
      </w:r>
    </w:p>
    <w:p w14:paraId="325C4D42" w14:textId="6273AE99" w:rsidR="00900C7A" w:rsidRPr="00900C7A" w:rsidRDefault="00D61E21" w:rsidP="00900C7A">
      <w:pPr>
        <w:pStyle w:val="BodyText"/>
      </w:pPr>
      <w:r>
        <w:t>A</w:t>
      </w:r>
      <w:r w:rsidR="00900C7A" w:rsidRPr="00900C7A">
        <w:t xml:space="preserve">cceptance steps are typically conducted on the proposed or implemented VTS System to control the compliance to the </w:t>
      </w:r>
      <w:r w:rsidR="00E41EB9" w:rsidRPr="00900C7A">
        <w:t>requirements. These</w:t>
      </w:r>
      <w:r w:rsidR="00900C7A" w:rsidRPr="00900C7A">
        <w:t xml:space="preserve"> acceptance steps are discussed in G1111-9 Framework for Acceptance of VTS Systems.</w:t>
      </w:r>
    </w:p>
    <w:p w14:paraId="030B61CB" w14:textId="5240DED1" w:rsidR="007E0E79" w:rsidRPr="00953D23" w:rsidRDefault="007E0E79" w:rsidP="00953D23">
      <w:pPr>
        <w:pStyle w:val="Heading2"/>
      </w:pPr>
      <w:bookmarkStart w:id="11" w:name="_Toc416865246"/>
      <w:bookmarkStart w:id="12" w:name="_Toc416866078"/>
      <w:bookmarkStart w:id="13" w:name="_Toc416867075"/>
      <w:bookmarkStart w:id="14" w:name="_Toc416867813"/>
      <w:bookmarkStart w:id="15" w:name="_Toc416868550"/>
      <w:bookmarkStart w:id="16" w:name="_Toc416937593"/>
      <w:bookmarkStart w:id="17" w:name="_Toc416937867"/>
      <w:bookmarkStart w:id="18" w:name="_Toc416938128"/>
      <w:bookmarkStart w:id="19" w:name="_Toc416938389"/>
      <w:bookmarkStart w:id="20" w:name="_Toc84167613"/>
      <w:bookmarkEnd w:id="11"/>
      <w:bookmarkEnd w:id="12"/>
      <w:bookmarkEnd w:id="13"/>
      <w:bookmarkEnd w:id="14"/>
      <w:bookmarkEnd w:id="15"/>
      <w:bookmarkEnd w:id="16"/>
      <w:bookmarkEnd w:id="17"/>
      <w:bookmarkEnd w:id="18"/>
      <w:bookmarkEnd w:id="19"/>
      <w:r>
        <w:t>Project Planning</w:t>
      </w:r>
      <w:bookmarkEnd w:id="20"/>
    </w:p>
    <w:p w14:paraId="2C04B3E3" w14:textId="391AB27A" w:rsidR="007E0E79" w:rsidRDefault="007E0E79" w:rsidP="007E0E79">
      <w:pPr>
        <w:pStyle w:val="BodyText"/>
      </w:pPr>
      <w:r>
        <w:t>IALA Guideline G1150 (Establishing, Planning and Implementing VTS) recommend a project management approach to ensure the major deliverables, assumptions and constraints are clearly documented when planning and implementing a VTS. This will assist in defining the scope of the VTS, its goals and objectives that need to be met. Project management is considered as a discipline with the purpose to achieve specific goals and objectives by planning, organizing, motivating, and controlling resources.</w:t>
      </w:r>
    </w:p>
    <w:p w14:paraId="4B75DF4F" w14:textId="77777777" w:rsidR="007E0E79" w:rsidRDefault="007E0E79" w:rsidP="007E0E79">
      <w:pPr>
        <w:pStyle w:val="BodyText"/>
      </w:pPr>
      <w:r>
        <w:t>Relevant international guidance prepared and published by appropriate international organizations regarding project management should be considered, or where there are national requirements for project management, these should be used.</w:t>
      </w:r>
    </w:p>
    <w:tbl>
      <w:tblPr>
        <w:tblStyle w:val="TableGrid"/>
        <w:tblW w:w="0" w:type="auto"/>
        <w:tblInd w:w="137" w:type="dxa"/>
        <w:shd w:val="clear" w:color="auto" w:fill="E0E6F3" w:themeFill="accent5" w:themeFillTint="33"/>
        <w:tblLook w:val="04A0" w:firstRow="1" w:lastRow="0" w:firstColumn="1" w:lastColumn="0" w:noHBand="0" w:noVBand="1"/>
      </w:tblPr>
      <w:tblGrid>
        <w:gridCol w:w="9923"/>
      </w:tblGrid>
      <w:tr w:rsidR="007E0E79" w:rsidRPr="00994E07" w14:paraId="3F554A83" w14:textId="77777777" w:rsidTr="006652E5">
        <w:tc>
          <w:tcPr>
            <w:tcW w:w="9923" w:type="dxa"/>
            <w:shd w:val="clear" w:color="auto" w:fill="E0E6F3" w:themeFill="accent5" w:themeFillTint="33"/>
          </w:tcPr>
          <w:p w14:paraId="08DC9525" w14:textId="51593676" w:rsidR="007E0E79" w:rsidRPr="00953D23" w:rsidRDefault="007E0E79" w:rsidP="007E0E79">
            <w:pPr>
              <w:pStyle w:val="BodyText"/>
              <w:rPr>
                <w:b/>
                <w:bCs/>
              </w:rPr>
            </w:pPr>
            <w:r w:rsidRPr="00953D23">
              <w:rPr>
                <w:b/>
                <w:bCs/>
              </w:rPr>
              <w:t>ISO 2150</w:t>
            </w:r>
            <w:r w:rsidR="00C50319">
              <w:rPr>
                <w:b/>
                <w:bCs/>
              </w:rPr>
              <w:t>2:2020</w:t>
            </w:r>
            <w:r w:rsidRPr="00953D23">
              <w:rPr>
                <w:b/>
                <w:bCs/>
              </w:rPr>
              <w:t>, Guidance on Project Management, is an international standard issued by the International Organization for Standardization (ISO).</w:t>
            </w:r>
          </w:p>
          <w:p w14:paraId="11525BA6" w14:textId="77777777" w:rsidR="007E0E79" w:rsidRDefault="007E0E79" w:rsidP="007E0E79">
            <w:pPr>
              <w:pStyle w:val="BodyText"/>
            </w:pPr>
            <w:r>
              <w:t>In summary, the standard:</w:t>
            </w:r>
          </w:p>
          <w:p w14:paraId="1F92B36B" w14:textId="29A7BF28" w:rsidR="007E0E79" w:rsidRDefault="007E0E79" w:rsidP="00953D23">
            <w:pPr>
              <w:pStyle w:val="Bullet1"/>
            </w:pPr>
            <w:r>
              <w:t>Provides high-level description of concepts and processes that are considered to form good practice in project management.</w:t>
            </w:r>
          </w:p>
          <w:p w14:paraId="66149998" w14:textId="3CC3A3DC" w:rsidR="007E0E79" w:rsidRPr="007E0E79" w:rsidRDefault="007E0E79" w:rsidP="00953D23">
            <w:pPr>
              <w:pStyle w:val="Bullet1"/>
            </w:pPr>
            <w:r>
              <w:t>Can be used by any type of organization, including public, private or community organizations, and for any type of project, irrespective of complexity, size, or duration.</w:t>
            </w:r>
          </w:p>
        </w:tc>
      </w:tr>
    </w:tbl>
    <w:p w14:paraId="6FE689B5" w14:textId="3A07AD40" w:rsidR="00A94E45" w:rsidRDefault="007E0E79" w:rsidP="007E0E79">
      <w:pPr>
        <w:pStyle w:val="BodyText"/>
      </w:pPr>
      <w:r>
        <w:t xml:space="preserve">Project management is undertaken in different steps in order to improve control and quality. </w:t>
      </w:r>
      <w:r w:rsidR="006D6AA1">
        <w:t xml:space="preserve">IALA Guideline G1150 </w:t>
      </w:r>
      <w:r w:rsidR="0023152C">
        <w:t>provides an overview of the five project management phases and the key areas for consideration as they relate to VTS:</w:t>
      </w:r>
      <w:r w:rsidR="00596762">
        <w:t xml:space="preserve"> </w:t>
      </w:r>
      <w:r w:rsidR="0023152C">
        <w:t>Initiating</w:t>
      </w:r>
      <w:r w:rsidR="00596762">
        <w:t>,</w:t>
      </w:r>
      <w:r w:rsidR="0023152C">
        <w:t xml:space="preserve"> Planning</w:t>
      </w:r>
      <w:r w:rsidR="00596762">
        <w:t xml:space="preserve">, </w:t>
      </w:r>
      <w:r w:rsidR="0023152C">
        <w:t>Implementing</w:t>
      </w:r>
      <w:r w:rsidR="00596762">
        <w:t xml:space="preserve">, </w:t>
      </w:r>
      <w:r w:rsidR="0023152C">
        <w:t xml:space="preserve">Controlling </w:t>
      </w:r>
      <w:r w:rsidR="00596762">
        <w:t xml:space="preserve">and </w:t>
      </w:r>
      <w:r w:rsidR="0023152C">
        <w:t>Closing</w:t>
      </w:r>
      <w:r w:rsidR="00900C7A" w:rsidRPr="00900C7A">
        <w:t xml:space="preserve">, as described in </w:t>
      </w:r>
      <w:r w:rsidR="00900C7A" w:rsidRPr="00900C7A">
        <w:fldChar w:fldCharType="begin"/>
      </w:r>
      <w:r w:rsidR="00900C7A" w:rsidRPr="00900C7A">
        <w:instrText xml:space="preserve"> REF _Ref79150305 \r \h </w:instrText>
      </w:r>
      <w:r w:rsidR="00900C7A" w:rsidRPr="00900C7A">
        <w:fldChar w:fldCharType="separate"/>
      </w:r>
      <w:r w:rsidR="00E41EB9">
        <w:t>Figure 1</w:t>
      </w:r>
      <w:r w:rsidR="00900C7A" w:rsidRPr="00900C7A">
        <w:fldChar w:fldCharType="end"/>
      </w:r>
      <w:r w:rsidR="00596762">
        <w:t xml:space="preserve">. </w:t>
      </w:r>
    </w:p>
    <w:p w14:paraId="6D09E1F3" w14:textId="15B3CD9C" w:rsidR="00D93E26" w:rsidRPr="00D93E26" w:rsidRDefault="000A498D">
      <w:pPr>
        <w:pStyle w:val="BodyText"/>
      </w:pPr>
      <w:r w:rsidRPr="000A498D">
        <w:t xml:space="preserve">It is noted that before completing each stage to define </w:t>
      </w:r>
      <w:r w:rsidR="00E41EB9" w:rsidRPr="000A498D">
        <w:t>functional</w:t>
      </w:r>
      <w:r w:rsidRPr="000A498D">
        <w:t xml:space="preserve"> and performance requirement</w:t>
      </w:r>
      <w:r w:rsidR="00D50525">
        <w:t>s</w:t>
      </w:r>
      <w:r w:rsidRPr="000A498D">
        <w:t xml:space="preserve">, </w:t>
      </w:r>
      <w:r w:rsidR="00E41EB9" w:rsidRPr="000A498D">
        <w:t xml:space="preserve">these </w:t>
      </w:r>
      <w:r w:rsidR="00E41EB9" w:rsidRPr="00D93E26">
        <w:t>results</w:t>
      </w:r>
      <w:r w:rsidR="00D93E26" w:rsidRPr="00D93E26">
        <w:t xml:space="preserve"> </w:t>
      </w:r>
      <w:r>
        <w:t>could</w:t>
      </w:r>
      <w:r w:rsidR="00D93E26" w:rsidRPr="00D93E26">
        <w:t xml:space="preserve"> be </w:t>
      </w:r>
      <w:r w:rsidR="00D35F77">
        <w:t>re-</w:t>
      </w:r>
      <w:r w:rsidR="00D93E26" w:rsidRPr="00D93E26">
        <w:t xml:space="preserve">evaluated by </w:t>
      </w:r>
      <w:r>
        <w:t xml:space="preserve">the </w:t>
      </w:r>
      <w:r w:rsidR="00D93E26" w:rsidRPr="00D93E26">
        <w:t>risk assessment and cost benefit analysis.</w:t>
      </w:r>
      <w:r>
        <w:t xml:space="preserve"> The core practice </w:t>
      </w:r>
      <w:r w:rsidR="00D93E26" w:rsidRPr="00D93E26">
        <w:t xml:space="preserve">in the </w:t>
      </w:r>
      <w:r>
        <w:t xml:space="preserve">planning </w:t>
      </w:r>
      <w:r w:rsidR="00D93E26" w:rsidRPr="00D93E26">
        <w:t xml:space="preserve">phase is finalising the requirements. This involves combining the relevant operational requirements with the </w:t>
      </w:r>
      <w:r>
        <w:t>functional and performance</w:t>
      </w:r>
      <w:r w:rsidR="00D93E26" w:rsidRPr="00D93E26">
        <w:t xml:space="preserve"> requirements, without unintentionally restricting flexibility in the implementation.</w:t>
      </w:r>
    </w:p>
    <w:p w14:paraId="2F2E1CD7" w14:textId="77777777" w:rsidR="00D93E26" w:rsidRPr="00D93E26" w:rsidRDefault="00D93E26" w:rsidP="00D93E26">
      <w:pPr>
        <w:pStyle w:val="BodyText"/>
      </w:pPr>
      <w:r w:rsidRPr="00D93E26">
        <w:t>It is important to write well-structured, individual requirement statements within the published requirements documentation.</w:t>
      </w:r>
    </w:p>
    <w:p w14:paraId="17153DCC" w14:textId="1CD57CE5" w:rsidR="00D93E26" w:rsidRPr="00D93E26" w:rsidRDefault="00D93E26" w:rsidP="00D93E26">
      <w:pPr>
        <w:pStyle w:val="BodyText"/>
      </w:pPr>
      <w:r w:rsidRPr="00D93E26">
        <w:lastRenderedPageBreak/>
        <w:t>Note that, for the implementation</w:t>
      </w:r>
      <w:r w:rsidR="00E41EB9">
        <w:t xml:space="preserve"> </w:t>
      </w:r>
      <w:r w:rsidR="000A498D">
        <w:t>phase</w:t>
      </w:r>
      <w:r w:rsidRPr="00D93E26">
        <w:t xml:space="preserve">, several possible technical solutions may be identified to achieve the </w:t>
      </w:r>
      <w:r w:rsidR="000A498D">
        <w:t xml:space="preserve">defined </w:t>
      </w:r>
      <w:r w:rsidRPr="00D93E26">
        <w:t xml:space="preserve">requirements and each of these solutions may have different strengths and weaknesses. Scoring systems to address the most critical aspects of the operational requirements may </w:t>
      </w:r>
      <w:r w:rsidR="000A498D">
        <w:t>need to be conside</w:t>
      </w:r>
      <w:r w:rsidR="00E41EB9">
        <w:t>re</w:t>
      </w:r>
      <w:r w:rsidR="000A498D">
        <w:t>d when preparing procurement plan</w:t>
      </w:r>
      <w:r w:rsidRPr="00D93E26">
        <w:t>.</w:t>
      </w:r>
    </w:p>
    <w:p w14:paraId="35FAA5AD" w14:textId="3F63BDD7" w:rsidR="007E0E79" w:rsidRPr="00CF1D23" w:rsidRDefault="007E0E79" w:rsidP="007E0E79">
      <w:pPr>
        <w:pStyle w:val="BodyText"/>
      </w:pPr>
    </w:p>
    <w:p w14:paraId="0A1A6182" w14:textId="77777777" w:rsidR="007E0E79" w:rsidRDefault="007E0E79" w:rsidP="007E0E79">
      <w:pPr>
        <w:pStyle w:val="BodyText"/>
      </w:pPr>
    </w:p>
    <w:p w14:paraId="767F8B82" w14:textId="0DF39BCC" w:rsidR="007E0E79" w:rsidRDefault="00AA42D0" w:rsidP="007A7E35">
      <w:pPr>
        <w:pStyle w:val="BodyText"/>
        <w:jc w:val="center"/>
      </w:pPr>
      <w:r>
        <w:rPr>
          <w:noProof/>
        </w:rPr>
        <w:drawing>
          <wp:inline distT="0" distB="0" distL="0" distR="0" wp14:anchorId="2AB9D941" wp14:editId="7B17E48E">
            <wp:extent cx="2735616" cy="4286250"/>
            <wp:effectExtent l="0" t="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9623" cy="4292528"/>
                    </a:xfrm>
                    <a:prstGeom prst="rect">
                      <a:avLst/>
                    </a:prstGeom>
                    <a:noFill/>
                    <a:ln>
                      <a:noFill/>
                    </a:ln>
                  </pic:spPr>
                </pic:pic>
              </a:graphicData>
            </a:graphic>
          </wp:inline>
        </w:drawing>
      </w:r>
    </w:p>
    <w:p w14:paraId="00CA95C6" w14:textId="0B2A1153" w:rsidR="007A7E35" w:rsidRDefault="007A7E35" w:rsidP="008A6B93">
      <w:pPr>
        <w:pStyle w:val="Figurecaption"/>
      </w:pPr>
      <w:bookmarkStart w:id="21" w:name="_Ref79150305"/>
      <w:r>
        <w:rPr>
          <w:rFonts w:hint="eastAsia"/>
          <w:lang w:eastAsia="ja-JP"/>
        </w:rPr>
        <w:t>A</w:t>
      </w:r>
      <w:r>
        <w:rPr>
          <w:lang w:eastAsia="ja-JP"/>
        </w:rPr>
        <w:t xml:space="preserve"> Project management steps in Establishing VTS Systems</w:t>
      </w:r>
      <w:bookmarkEnd w:id="21"/>
    </w:p>
    <w:p w14:paraId="5B122A5C" w14:textId="77777777" w:rsidR="007E0E79" w:rsidRPr="007E0E79" w:rsidRDefault="007E0E79" w:rsidP="007E0E79">
      <w:pPr>
        <w:pStyle w:val="BodyText"/>
      </w:pPr>
    </w:p>
    <w:p w14:paraId="3116852A" w14:textId="77777777" w:rsidR="00267D1E" w:rsidRPr="007132D5" w:rsidRDefault="00267D1E" w:rsidP="00346168">
      <w:pPr>
        <w:pStyle w:val="Heading2"/>
      </w:pPr>
      <w:bookmarkStart w:id="22" w:name="_Toc416946352"/>
      <w:bookmarkStart w:id="23" w:name="_Toc418521417"/>
      <w:bookmarkStart w:id="24" w:name="_Toc418597376"/>
      <w:bookmarkStart w:id="25" w:name="_Ref445302470"/>
      <w:bookmarkStart w:id="26" w:name="_Toc452276978"/>
      <w:bookmarkStart w:id="27" w:name="_Toc84167614"/>
      <w:bookmarkEnd w:id="22"/>
      <w:r w:rsidRPr="007132D5">
        <w:t>Operational Requirements</w:t>
      </w:r>
      <w:bookmarkEnd w:id="23"/>
      <w:bookmarkEnd w:id="24"/>
      <w:bookmarkEnd w:id="25"/>
      <w:bookmarkEnd w:id="26"/>
      <w:bookmarkEnd w:id="27"/>
    </w:p>
    <w:p w14:paraId="47FF7533" w14:textId="3925CCE5" w:rsidR="00267D1E" w:rsidRPr="007132D5" w:rsidRDefault="00267D1E" w:rsidP="00267D1E">
      <w:pPr>
        <w:pStyle w:val="BodyText"/>
      </w:pPr>
      <w:r w:rsidRPr="007132D5">
        <w:t xml:space="preserve">The operational requirements needed to derive the </w:t>
      </w:r>
      <w:r w:rsidR="004D4456">
        <w:t>functional and performance</w:t>
      </w:r>
      <w:r w:rsidRPr="007132D5">
        <w:t xml:space="preserve"> requirements </w:t>
      </w:r>
      <w:r>
        <w:t>c</w:t>
      </w:r>
      <w:r w:rsidRPr="007132D5">
        <w:t xml:space="preserve">ould </w:t>
      </w:r>
      <w:r>
        <w:t>include</w:t>
      </w:r>
      <w:r w:rsidRPr="007132D5">
        <w:t>:</w:t>
      </w:r>
    </w:p>
    <w:p w14:paraId="2E3FF04F" w14:textId="77777777" w:rsidR="00267D1E" w:rsidRPr="007132D5" w:rsidRDefault="00267D1E" w:rsidP="00267D1E">
      <w:pPr>
        <w:pStyle w:val="Bullet1"/>
      </w:pPr>
      <w:r>
        <w:t>d</w:t>
      </w:r>
      <w:r w:rsidRPr="007132D5">
        <w:t>elineating the VTS area and, if appropriate, VTS sub-areas or sectors;</w:t>
      </w:r>
    </w:p>
    <w:p w14:paraId="2D754FA8" w14:textId="778F1F1A" w:rsidR="00267D1E" w:rsidRPr="007132D5" w:rsidRDefault="00267D1E" w:rsidP="00267D1E">
      <w:pPr>
        <w:pStyle w:val="Bullet1"/>
      </w:pPr>
      <w:r>
        <w:t>t</w:t>
      </w:r>
      <w:r w:rsidRPr="007132D5">
        <w:t xml:space="preserve">ypes and sizes of </w:t>
      </w:r>
      <w:r w:rsidR="004D4456">
        <w:t>ships</w:t>
      </w:r>
      <w:r w:rsidRPr="007132D5">
        <w:t xml:space="preserve"> required or expected to participate in the VTS;</w:t>
      </w:r>
    </w:p>
    <w:p w14:paraId="087DAFAF" w14:textId="0222B54B" w:rsidR="00267D1E" w:rsidRPr="007132D5" w:rsidRDefault="00267D1E" w:rsidP="00267D1E">
      <w:pPr>
        <w:pStyle w:val="Bullet1"/>
      </w:pPr>
      <w:r>
        <w:t>n</w:t>
      </w:r>
      <w:r w:rsidRPr="007132D5">
        <w:t xml:space="preserve">avigational </w:t>
      </w:r>
      <w:r>
        <w:t>h</w:t>
      </w:r>
      <w:r w:rsidRPr="007132D5">
        <w:t xml:space="preserve">azards and traffic </w:t>
      </w:r>
      <w:r w:rsidR="00E41EB9" w:rsidRPr="007132D5">
        <w:t>patterns</w:t>
      </w:r>
      <w:r w:rsidR="00E41EB9">
        <w:t>;</w:t>
      </w:r>
    </w:p>
    <w:p w14:paraId="58C98345" w14:textId="25EEE025" w:rsidR="00267D1E" w:rsidRPr="007132D5" w:rsidRDefault="004D4456" w:rsidP="00267D1E">
      <w:pPr>
        <w:pStyle w:val="Bullet1"/>
      </w:pPr>
      <w:r>
        <w:t xml:space="preserve">human/machine interface and </w:t>
      </w:r>
      <w:r w:rsidR="00267D1E">
        <w:t>h</w:t>
      </w:r>
      <w:r w:rsidR="00267D1E" w:rsidRPr="007132D5">
        <w:t>uman factors including health and safety issues;</w:t>
      </w:r>
    </w:p>
    <w:p w14:paraId="45BDDED5" w14:textId="68FD611A" w:rsidR="00267D1E" w:rsidRPr="007132D5" w:rsidRDefault="00267D1E" w:rsidP="00267D1E">
      <w:pPr>
        <w:pStyle w:val="Bullet1"/>
      </w:pPr>
      <w:r>
        <w:t>t</w:t>
      </w:r>
      <w:r w:rsidRPr="007132D5">
        <w:t xml:space="preserve">asks to be performed by </w:t>
      </w:r>
      <w:r w:rsidR="000E0237">
        <w:t xml:space="preserve">VTS operators or supervisors </w:t>
      </w:r>
    </w:p>
    <w:p w14:paraId="201A7962" w14:textId="05E92653" w:rsidR="00267D1E" w:rsidRDefault="000E0237" w:rsidP="00267D1E">
      <w:pPr>
        <w:pStyle w:val="BodyText"/>
      </w:pPr>
      <w:r>
        <w:t xml:space="preserve"> </w:t>
      </w:r>
    </w:p>
    <w:p w14:paraId="32AF5C93" w14:textId="22596539" w:rsidR="00267D1E" w:rsidRPr="007132D5" w:rsidRDefault="00267D1E" w:rsidP="00267D1E">
      <w:pPr>
        <w:pStyle w:val="BodyText"/>
      </w:pPr>
      <w:r w:rsidRPr="007132D5">
        <w:t>Operational procedures, staffing level and operating hours of the VTS</w:t>
      </w:r>
      <w:r>
        <w:t>, including:</w:t>
      </w:r>
    </w:p>
    <w:p w14:paraId="0C7F412E" w14:textId="77777777" w:rsidR="00267D1E" w:rsidRPr="007132D5" w:rsidRDefault="00267D1E" w:rsidP="00267D1E">
      <w:pPr>
        <w:pStyle w:val="Bullet1"/>
      </w:pPr>
      <w:r>
        <w:t>information sharing and c</w:t>
      </w:r>
      <w:r w:rsidRPr="007132D5">
        <w:t>o-operation with external stakeholders;</w:t>
      </w:r>
    </w:p>
    <w:p w14:paraId="08F44A05" w14:textId="77777777" w:rsidR="00267D1E" w:rsidRPr="007132D5" w:rsidRDefault="00267D1E" w:rsidP="00267D1E">
      <w:pPr>
        <w:pStyle w:val="Bullet1"/>
      </w:pPr>
      <w:r>
        <w:lastRenderedPageBreak/>
        <w:t>p</w:t>
      </w:r>
      <w:r w:rsidRPr="007132D5">
        <w:t>hysical security of the VTS Centre and remote sites;</w:t>
      </w:r>
    </w:p>
    <w:p w14:paraId="1EC86029" w14:textId="77777777" w:rsidR="00267D1E" w:rsidRDefault="00267D1E" w:rsidP="00267D1E">
      <w:pPr>
        <w:pStyle w:val="Bullet1"/>
      </w:pPr>
      <w:r>
        <w:t>cyber security;</w:t>
      </w:r>
    </w:p>
    <w:p w14:paraId="081DBD2B" w14:textId="77777777" w:rsidR="00267D1E" w:rsidRPr="007132D5" w:rsidRDefault="00267D1E" w:rsidP="00267D1E">
      <w:pPr>
        <w:pStyle w:val="Bullet1"/>
      </w:pPr>
      <w:r>
        <w:t>b</w:t>
      </w:r>
      <w:r w:rsidRPr="007132D5">
        <w:t>usiness continuity, availability, reliability and disaster recovery;</w:t>
      </w:r>
    </w:p>
    <w:p w14:paraId="77EEDDE7" w14:textId="77777777" w:rsidR="00267D1E" w:rsidRPr="007132D5" w:rsidRDefault="00267D1E" w:rsidP="00267D1E">
      <w:pPr>
        <w:pStyle w:val="Bullet1"/>
      </w:pPr>
      <w:r>
        <w:t>l</w:t>
      </w:r>
      <w:r w:rsidRPr="007132D5">
        <w:t>egal framework.</w:t>
      </w:r>
    </w:p>
    <w:p w14:paraId="21C3EB78" w14:textId="0400F3BB" w:rsidR="00267D1E" w:rsidRPr="007132D5" w:rsidRDefault="00267D1E" w:rsidP="00346168">
      <w:pPr>
        <w:pStyle w:val="Heading2"/>
      </w:pPr>
      <w:bookmarkStart w:id="28" w:name="_Toc416865248"/>
      <w:bookmarkStart w:id="29" w:name="_Toc416866080"/>
      <w:bookmarkStart w:id="30" w:name="_Toc416867077"/>
      <w:bookmarkStart w:id="31" w:name="_Toc416867815"/>
      <w:bookmarkStart w:id="32" w:name="_Toc416868552"/>
      <w:bookmarkStart w:id="33" w:name="_Toc416937595"/>
      <w:bookmarkStart w:id="34" w:name="_Toc416937869"/>
      <w:bookmarkStart w:id="35" w:name="_Toc416938130"/>
      <w:bookmarkStart w:id="36" w:name="_Toc416938391"/>
      <w:bookmarkStart w:id="37" w:name="_Toc416946354"/>
      <w:bookmarkStart w:id="38" w:name="_Toc418521418"/>
      <w:bookmarkStart w:id="39" w:name="_Toc418597377"/>
      <w:bookmarkStart w:id="40" w:name="_Toc452276979"/>
      <w:bookmarkStart w:id="41" w:name="_Toc84167615"/>
      <w:bookmarkEnd w:id="28"/>
      <w:bookmarkEnd w:id="29"/>
      <w:bookmarkEnd w:id="30"/>
      <w:bookmarkEnd w:id="31"/>
      <w:bookmarkEnd w:id="32"/>
      <w:bookmarkEnd w:id="33"/>
      <w:bookmarkEnd w:id="34"/>
      <w:bookmarkEnd w:id="35"/>
      <w:bookmarkEnd w:id="36"/>
      <w:bookmarkEnd w:id="37"/>
      <w:r w:rsidRPr="007132D5">
        <w:t xml:space="preserve">Deriving </w:t>
      </w:r>
      <w:r w:rsidR="00C50319">
        <w:t>Functional and Performance</w:t>
      </w:r>
      <w:r w:rsidRPr="007132D5">
        <w:t xml:space="preserve"> Requirements</w:t>
      </w:r>
      <w:bookmarkEnd w:id="38"/>
      <w:bookmarkEnd w:id="39"/>
      <w:bookmarkEnd w:id="40"/>
      <w:bookmarkEnd w:id="41"/>
    </w:p>
    <w:p w14:paraId="742D1A81" w14:textId="7886AE78" w:rsidR="00267D1E" w:rsidRPr="00162225" w:rsidRDefault="00267D1E" w:rsidP="00267D1E">
      <w:pPr>
        <w:pStyle w:val="BodyText"/>
      </w:pPr>
      <w:r w:rsidRPr="00162225">
        <w:t xml:space="preserve">The </w:t>
      </w:r>
      <w:r w:rsidR="00C50319">
        <w:t>functional and performance</w:t>
      </w:r>
      <w:r w:rsidRPr="00162225">
        <w:t xml:space="preserve"> requirements </w:t>
      </w:r>
      <w:r w:rsidR="00D93E26">
        <w:t xml:space="preserve">for a VTS System </w:t>
      </w:r>
      <w:r w:rsidRPr="00162225">
        <w:t xml:space="preserve">should be derived from the operational requirements.  This may be an iterative process, which can be aligned with the phases of </w:t>
      </w:r>
      <w:r w:rsidR="00C50319" w:rsidRPr="00C50319">
        <w:rPr>
          <w:lang w:val="en-US"/>
        </w:rPr>
        <w:t>IALA Guideline</w:t>
      </w:r>
      <w:r w:rsidR="00C50319" w:rsidRPr="00C50319">
        <w:t xml:space="preserve"> G1150 </w:t>
      </w:r>
      <w:r w:rsidR="00C50319" w:rsidRPr="00C50319">
        <w:fldChar w:fldCharType="begin"/>
      </w:r>
      <w:r w:rsidR="00C50319" w:rsidRPr="00C50319">
        <w:instrText xml:space="preserve"> REF _Ref83898230 \r \h </w:instrText>
      </w:r>
      <w:r w:rsidR="00C50319" w:rsidRPr="00C50319">
        <w:fldChar w:fldCharType="separate"/>
      </w:r>
      <w:r w:rsidR="00C50319" w:rsidRPr="00C50319">
        <w:t>[6]</w:t>
      </w:r>
      <w:r w:rsidR="00C50319" w:rsidRPr="00C50319">
        <w:fldChar w:fldCharType="end"/>
      </w:r>
      <w:r w:rsidR="00C50319">
        <w:t>.</w:t>
      </w:r>
    </w:p>
    <w:p w14:paraId="015EC4BF" w14:textId="26AF31E3" w:rsidR="00267D1E" w:rsidRPr="007132D5" w:rsidRDefault="00267D1E" w:rsidP="00267D1E">
      <w:pPr>
        <w:pStyle w:val="BodyText"/>
      </w:pPr>
      <w:r w:rsidRPr="007132D5">
        <w:t xml:space="preserve">In order to define </w:t>
      </w:r>
      <w:r w:rsidR="00C50319" w:rsidRPr="00C50319">
        <w:t>functional and performance</w:t>
      </w:r>
      <w:r w:rsidRPr="007132D5">
        <w:t xml:space="preserve"> requirements, the operational requirements may be grouped into:</w:t>
      </w:r>
    </w:p>
    <w:p w14:paraId="2BAE8CDC" w14:textId="77777777" w:rsidR="00267D1E" w:rsidRPr="007132D5" w:rsidRDefault="00267D1E" w:rsidP="00267D1E">
      <w:pPr>
        <w:pStyle w:val="Bullet1"/>
      </w:pPr>
      <w:r>
        <w:t>c</w:t>
      </w:r>
      <w:r w:rsidRPr="007132D5">
        <w:t>ommunications;</w:t>
      </w:r>
    </w:p>
    <w:p w14:paraId="625E939C" w14:textId="77777777" w:rsidR="00267D1E" w:rsidRPr="007132D5" w:rsidRDefault="00267D1E" w:rsidP="00267D1E">
      <w:pPr>
        <w:pStyle w:val="Bullet1"/>
      </w:pPr>
      <w:r>
        <w:t>s</w:t>
      </w:r>
      <w:r w:rsidRPr="007132D5">
        <w:t>ituational awareness;</w:t>
      </w:r>
    </w:p>
    <w:p w14:paraId="6151BC25" w14:textId="77777777" w:rsidR="00267D1E" w:rsidRPr="007132D5" w:rsidRDefault="00267D1E" w:rsidP="00267D1E">
      <w:pPr>
        <w:pStyle w:val="Bullet1"/>
      </w:pPr>
      <w:r>
        <w:t>r</w:t>
      </w:r>
      <w:r w:rsidRPr="007132D5">
        <w:t>ecording and playback;</w:t>
      </w:r>
    </w:p>
    <w:p w14:paraId="17ABD254" w14:textId="77777777" w:rsidR="00267D1E" w:rsidRPr="007132D5" w:rsidRDefault="00267D1E" w:rsidP="00267D1E">
      <w:pPr>
        <w:pStyle w:val="Bullet1"/>
      </w:pPr>
      <w:r>
        <w:t>r</w:t>
      </w:r>
      <w:r w:rsidRPr="007132D5">
        <w:t>eliability and Availability.</w:t>
      </w:r>
    </w:p>
    <w:p w14:paraId="35B08FCC" w14:textId="2A199C52" w:rsidR="00267D1E" w:rsidRPr="007132D5" w:rsidRDefault="00267D1E" w:rsidP="00267D1E">
      <w:pPr>
        <w:pStyle w:val="BodyText"/>
      </w:pPr>
      <w:r w:rsidRPr="007132D5">
        <w:t xml:space="preserve">The grouping of operational requirements facilitates the creation of </w:t>
      </w:r>
      <w:r w:rsidR="00C50319" w:rsidRPr="00C50319">
        <w:t xml:space="preserve">functional and performance </w:t>
      </w:r>
      <w:r w:rsidRPr="007132D5">
        <w:t>requirements, for example divided into:</w:t>
      </w:r>
    </w:p>
    <w:p w14:paraId="51895030" w14:textId="77777777" w:rsidR="00267D1E" w:rsidRPr="007132D5" w:rsidRDefault="00267D1E" w:rsidP="00267D1E">
      <w:pPr>
        <w:pStyle w:val="Bullet1"/>
      </w:pPr>
      <w:r>
        <w:t>v</w:t>
      </w:r>
      <w:r w:rsidRPr="007132D5">
        <w:t>oice and data communication;</w:t>
      </w:r>
    </w:p>
    <w:p w14:paraId="1BD61B6E" w14:textId="77777777" w:rsidR="00267D1E" w:rsidRPr="007132D5" w:rsidRDefault="00267D1E" w:rsidP="00267D1E">
      <w:pPr>
        <w:pStyle w:val="Bullet1"/>
      </w:pPr>
      <w:r>
        <w:t>t</w:t>
      </w:r>
      <w:r w:rsidRPr="007132D5">
        <w:t>he VTS centre, sites, sensors and processing;</w:t>
      </w:r>
    </w:p>
    <w:p w14:paraId="7FE70434" w14:textId="77777777" w:rsidR="00267D1E" w:rsidRPr="007132D5" w:rsidRDefault="00267D1E" w:rsidP="00267D1E">
      <w:pPr>
        <w:pStyle w:val="Bullet1"/>
      </w:pPr>
      <w:r>
        <w:t>r</w:t>
      </w:r>
      <w:r w:rsidRPr="007132D5">
        <w:t>ecording and replay incl</w:t>
      </w:r>
      <w:r>
        <w:t>uding</w:t>
      </w:r>
      <w:r w:rsidRPr="007132D5">
        <w:t xml:space="preserve"> </w:t>
      </w:r>
      <w:r>
        <w:t>p</w:t>
      </w:r>
      <w:r w:rsidRPr="007132D5">
        <w:t xml:space="preserve">ost </w:t>
      </w:r>
      <w:r>
        <w:t>s</w:t>
      </w:r>
      <w:r w:rsidRPr="007132D5">
        <w:t xml:space="preserve">ituational </w:t>
      </w:r>
      <w:r>
        <w:t>a</w:t>
      </w:r>
      <w:r w:rsidRPr="007132D5">
        <w:t>nalysis;</w:t>
      </w:r>
    </w:p>
    <w:p w14:paraId="5C993666" w14:textId="77777777" w:rsidR="00267D1E" w:rsidRPr="007132D5" w:rsidRDefault="00267D1E" w:rsidP="00267D1E">
      <w:pPr>
        <w:pStyle w:val="Bullet1"/>
      </w:pPr>
      <w:r>
        <w:t>r</w:t>
      </w:r>
      <w:r w:rsidRPr="007132D5">
        <w:t xml:space="preserve">edundancy and </w:t>
      </w:r>
      <w:r>
        <w:t>r</w:t>
      </w:r>
      <w:r w:rsidRPr="007132D5">
        <w:t>esilience.</w:t>
      </w:r>
    </w:p>
    <w:p w14:paraId="2B2342BA" w14:textId="77777777" w:rsidR="00267D1E" w:rsidRPr="007132D5" w:rsidRDefault="00267D1E" w:rsidP="00267D1E">
      <w:pPr>
        <w:pStyle w:val="BodyText"/>
      </w:pPr>
      <w:r w:rsidRPr="007132D5">
        <w:t>Deriving system concepts may involve various mathematical, functional and simulation models to visualise different characteristics of the system. Models to consider might include:</w:t>
      </w:r>
    </w:p>
    <w:p w14:paraId="02C3A9F9" w14:textId="77777777" w:rsidR="00267D1E" w:rsidRPr="007132D5" w:rsidRDefault="00267D1E" w:rsidP="00267D1E">
      <w:pPr>
        <w:pStyle w:val="Bullet1"/>
        <w:rPr>
          <w:lang w:eastAsia="de-DE"/>
        </w:rPr>
      </w:pPr>
      <w:r>
        <w:rPr>
          <w:lang w:eastAsia="de-DE"/>
        </w:rPr>
        <w:t>r</w:t>
      </w:r>
      <w:r w:rsidRPr="007132D5">
        <w:rPr>
          <w:lang w:eastAsia="de-DE"/>
        </w:rPr>
        <w:t>adio communications coverage;</w:t>
      </w:r>
    </w:p>
    <w:p w14:paraId="275C651D" w14:textId="77777777" w:rsidR="00267D1E" w:rsidRPr="007132D5" w:rsidRDefault="00267D1E" w:rsidP="00267D1E">
      <w:pPr>
        <w:pStyle w:val="Bullet1"/>
        <w:rPr>
          <w:lang w:eastAsia="de-DE"/>
        </w:rPr>
      </w:pPr>
      <w:r>
        <w:rPr>
          <w:lang w:eastAsia="de-DE"/>
        </w:rPr>
        <w:t>s</w:t>
      </w:r>
      <w:r w:rsidRPr="007132D5">
        <w:rPr>
          <w:lang w:eastAsia="de-DE"/>
        </w:rPr>
        <w:t>ensor coverage;</w:t>
      </w:r>
    </w:p>
    <w:p w14:paraId="1E9FD119" w14:textId="77777777" w:rsidR="00267D1E" w:rsidRPr="007132D5" w:rsidRDefault="00267D1E" w:rsidP="00267D1E">
      <w:pPr>
        <w:pStyle w:val="Bullet1"/>
        <w:rPr>
          <w:lang w:eastAsia="de-DE"/>
        </w:rPr>
      </w:pPr>
      <w:r>
        <w:rPr>
          <w:lang w:eastAsia="de-DE"/>
        </w:rPr>
        <w:t>c</w:t>
      </w:r>
      <w:r w:rsidRPr="007132D5">
        <w:rPr>
          <w:lang w:eastAsia="de-DE"/>
        </w:rPr>
        <w:t>ommunications network infrastructure;</w:t>
      </w:r>
    </w:p>
    <w:p w14:paraId="7425621A" w14:textId="77777777" w:rsidR="00267D1E" w:rsidRPr="007132D5" w:rsidRDefault="00267D1E" w:rsidP="00267D1E">
      <w:pPr>
        <w:pStyle w:val="Bullet1"/>
        <w:rPr>
          <w:lang w:eastAsia="de-DE"/>
        </w:rPr>
      </w:pPr>
      <w:r>
        <w:rPr>
          <w:lang w:eastAsia="de-DE"/>
        </w:rPr>
        <w:t>d</w:t>
      </w:r>
      <w:r w:rsidRPr="007132D5">
        <w:rPr>
          <w:lang w:eastAsia="de-DE"/>
        </w:rPr>
        <w:t>ata architecture and interfaces;</w:t>
      </w:r>
    </w:p>
    <w:p w14:paraId="59317E39" w14:textId="77777777" w:rsidR="00267D1E" w:rsidRPr="007132D5" w:rsidRDefault="00267D1E" w:rsidP="00267D1E">
      <w:pPr>
        <w:pStyle w:val="Bullet1"/>
        <w:rPr>
          <w:lang w:eastAsia="de-DE"/>
        </w:rPr>
      </w:pPr>
      <w:r>
        <w:rPr>
          <w:lang w:eastAsia="de-DE"/>
        </w:rPr>
        <w:t>r</w:t>
      </w:r>
      <w:r w:rsidRPr="007132D5">
        <w:rPr>
          <w:lang w:eastAsia="de-DE"/>
        </w:rPr>
        <w:t xml:space="preserve">eliability and </w:t>
      </w:r>
      <w:r>
        <w:rPr>
          <w:lang w:eastAsia="de-DE"/>
        </w:rPr>
        <w:t>a</w:t>
      </w:r>
      <w:r w:rsidRPr="007132D5">
        <w:rPr>
          <w:lang w:eastAsia="de-DE"/>
        </w:rPr>
        <w:t>vailability including any redundancy options;</w:t>
      </w:r>
    </w:p>
    <w:p w14:paraId="5AC4376F" w14:textId="77777777" w:rsidR="00267D1E" w:rsidRPr="007132D5" w:rsidRDefault="00267D1E" w:rsidP="00267D1E">
      <w:pPr>
        <w:pStyle w:val="Bullet1"/>
      </w:pPr>
      <w:r>
        <w:rPr>
          <w:lang w:eastAsia="de-DE"/>
        </w:rPr>
        <w:t>l</w:t>
      </w:r>
      <w:r w:rsidRPr="007132D5">
        <w:rPr>
          <w:lang w:eastAsia="de-DE"/>
        </w:rPr>
        <w:t>ifecycle costs.</w:t>
      </w:r>
    </w:p>
    <w:p w14:paraId="348F784A" w14:textId="5CADB1B1" w:rsidR="00267D1E" w:rsidRPr="007132D5" w:rsidRDefault="00267D1E" w:rsidP="00267D1E">
      <w:pPr>
        <w:pStyle w:val="BodyText"/>
        <w:rPr>
          <w:b/>
        </w:rPr>
      </w:pPr>
      <w:r w:rsidRPr="007132D5">
        <w:t xml:space="preserve">The models could assist in establishing the relationship between the system concepts, associated </w:t>
      </w:r>
      <w:r w:rsidR="00F8489A">
        <w:t>functional</w:t>
      </w:r>
      <w:r w:rsidRPr="007132D5">
        <w:t xml:space="preserve"> </w:t>
      </w:r>
      <w:r w:rsidR="00C50319">
        <w:t xml:space="preserve">and performance </w:t>
      </w:r>
      <w:r w:rsidRPr="007132D5">
        <w:t>requirements and the operational requirements. Feasibility studies (site surveys, equipment trials etc.) may also be appropriate to reduce technical risks which may otherwise not be apparent until implementation.</w:t>
      </w:r>
    </w:p>
    <w:p w14:paraId="7F0675FC" w14:textId="6483F802" w:rsidR="00267D1E" w:rsidRPr="007132D5" w:rsidRDefault="00267D1E" w:rsidP="00267D1E">
      <w:pPr>
        <w:pStyle w:val="BodyText"/>
      </w:pPr>
      <w:r w:rsidRPr="007132D5">
        <w:t xml:space="preserve">Additional </w:t>
      </w:r>
      <w:r w:rsidR="00F8489A">
        <w:t>functional</w:t>
      </w:r>
      <w:r w:rsidRPr="007132D5">
        <w:t xml:space="preserve"> </w:t>
      </w:r>
      <w:r w:rsidR="00C50319" w:rsidRPr="00C50319">
        <w:t xml:space="preserve">and performance </w:t>
      </w:r>
      <w:r w:rsidRPr="007132D5">
        <w:t>requirements may come from:</w:t>
      </w:r>
    </w:p>
    <w:p w14:paraId="35E95336" w14:textId="77777777" w:rsidR="00267D1E" w:rsidRPr="007132D5" w:rsidRDefault="00267D1E" w:rsidP="00267D1E">
      <w:pPr>
        <w:pStyle w:val="Bullet1"/>
      </w:pPr>
      <w:r>
        <w:t>e</w:t>
      </w:r>
      <w:r w:rsidRPr="007132D5">
        <w:t>nvironmental considerations;</w:t>
      </w:r>
    </w:p>
    <w:p w14:paraId="532A1276" w14:textId="77777777" w:rsidR="00267D1E" w:rsidRPr="007132D5" w:rsidRDefault="00267D1E" w:rsidP="00267D1E">
      <w:pPr>
        <w:pStyle w:val="Bullet1"/>
      </w:pPr>
      <w:r>
        <w:t>l</w:t>
      </w:r>
      <w:r w:rsidRPr="007132D5">
        <w:t>egal obligations;</w:t>
      </w:r>
    </w:p>
    <w:p w14:paraId="10131C86" w14:textId="7FC993E9" w:rsidR="00267D1E" w:rsidRPr="007132D5" w:rsidRDefault="00267D1E" w:rsidP="00267D1E">
      <w:pPr>
        <w:pStyle w:val="Bullet1"/>
      </w:pPr>
      <w:r>
        <w:t>e</w:t>
      </w:r>
      <w:r w:rsidRPr="007132D5">
        <w:t>rgonomic issues</w:t>
      </w:r>
      <w:r w:rsidR="00C50319">
        <w:t>;</w:t>
      </w:r>
    </w:p>
    <w:p w14:paraId="483A0A7C" w14:textId="77777777" w:rsidR="00267D1E" w:rsidRPr="007132D5" w:rsidRDefault="00267D1E" w:rsidP="00267D1E">
      <w:pPr>
        <w:pStyle w:val="Bullet1"/>
      </w:pPr>
      <w:r>
        <w:t>s</w:t>
      </w:r>
      <w:r w:rsidRPr="007132D5">
        <w:t>afety (other than navigational safety);</w:t>
      </w:r>
    </w:p>
    <w:p w14:paraId="75B10DA9" w14:textId="3748A810" w:rsidR="00267D1E" w:rsidRDefault="00267D1E" w:rsidP="00267D1E">
      <w:pPr>
        <w:pStyle w:val="Bullet1"/>
      </w:pPr>
      <w:r>
        <w:t>s</w:t>
      </w:r>
      <w:r w:rsidRPr="007132D5">
        <w:t>ecurity requirements</w:t>
      </w:r>
      <w:r w:rsidR="00BF1696">
        <w:t xml:space="preserve"> e.g</w:t>
      </w:r>
      <w:r w:rsidR="007A5AAE">
        <w:t xml:space="preserve"> physical security, personnel security, cyber security</w:t>
      </w:r>
      <w:r w:rsidRPr="007132D5">
        <w:t>;</w:t>
      </w:r>
    </w:p>
    <w:p w14:paraId="380A46E3" w14:textId="2AA8DBCC" w:rsidR="00F8489A" w:rsidRPr="007132D5" w:rsidRDefault="00F8489A" w:rsidP="00267D1E">
      <w:pPr>
        <w:pStyle w:val="Bullet1"/>
      </w:pPr>
      <w:r>
        <w:lastRenderedPageBreak/>
        <w:t>operational business rules or operational procedures</w:t>
      </w:r>
    </w:p>
    <w:p w14:paraId="7369CFF8" w14:textId="77777777" w:rsidR="00267D1E" w:rsidRPr="007132D5" w:rsidRDefault="00267D1E" w:rsidP="00E157B3">
      <w:pPr>
        <w:spacing w:after="200" w:line="276" w:lineRule="auto"/>
      </w:pPr>
    </w:p>
    <w:p w14:paraId="687962CA" w14:textId="18143652" w:rsidR="00267D1E" w:rsidRPr="007132D5" w:rsidRDefault="00267D1E" w:rsidP="00F12D19">
      <w:pPr>
        <w:pStyle w:val="Heading1"/>
      </w:pPr>
      <w:bookmarkStart w:id="42" w:name="_Toc416865250"/>
      <w:bookmarkStart w:id="43" w:name="_Toc416866082"/>
      <w:bookmarkStart w:id="44" w:name="_Toc416867079"/>
      <w:bookmarkStart w:id="45" w:name="_Toc416867817"/>
      <w:bookmarkStart w:id="46" w:name="_Toc416868554"/>
      <w:bookmarkStart w:id="47" w:name="_Toc416937597"/>
      <w:bookmarkStart w:id="48" w:name="_Toc416937871"/>
      <w:bookmarkStart w:id="49" w:name="_Toc416938132"/>
      <w:bookmarkStart w:id="50" w:name="_Toc416938393"/>
      <w:bookmarkStart w:id="51" w:name="_Toc416946356"/>
      <w:bookmarkStart w:id="52" w:name="_Toc418521419"/>
      <w:bookmarkStart w:id="53" w:name="_Toc418597378"/>
      <w:bookmarkStart w:id="54" w:name="_Ref353287178"/>
      <w:bookmarkStart w:id="55" w:name="_Toc452276980"/>
      <w:bookmarkStart w:id="56" w:name="_Toc84167616"/>
      <w:bookmarkEnd w:id="42"/>
      <w:bookmarkEnd w:id="43"/>
      <w:bookmarkEnd w:id="44"/>
      <w:bookmarkEnd w:id="45"/>
      <w:bookmarkEnd w:id="46"/>
      <w:bookmarkEnd w:id="47"/>
      <w:bookmarkEnd w:id="48"/>
      <w:bookmarkEnd w:id="49"/>
      <w:bookmarkEnd w:id="50"/>
      <w:bookmarkEnd w:id="51"/>
      <w:r w:rsidRPr="007132D5">
        <w:t>Implementation considerations</w:t>
      </w:r>
      <w:bookmarkStart w:id="57" w:name="_Toc351497762"/>
      <w:bookmarkStart w:id="58" w:name="_Toc351558016"/>
      <w:bookmarkStart w:id="59" w:name="_Toc352248770"/>
      <w:bookmarkStart w:id="60" w:name="_Toc352249155"/>
      <w:bookmarkEnd w:id="52"/>
      <w:bookmarkEnd w:id="53"/>
      <w:bookmarkEnd w:id="54"/>
      <w:bookmarkEnd w:id="55"/>
      <w:bookmarkEnd w:id="56"/>
      <w:bookmarkEnd w:id="57"/>
      <w:bookmarkEnd w:id="58"/>
      <w:bookmarkEnd w:id="59"/>
      <w:bookmarkEnd w:id="60"/>
    </w:p>
    <w:p w14:paraId="0CF9F62C" w14:textId="2F459275" w:rsidR="00CB42A3" w:rsidRPr="007132D5" w:rsidRDefault="00CB42A3" w:rsidP="00267D1E">
      <w:pPr>
        <w:pStyle w:val="BodyText"/>
      </w:pPr>
      <w:r w:rsidRPr="00647FA9">
        <w:t>VTS system</w:t>
      </w:r>
      <w:r w:rsidR="003C009D">
        <w:t xml:space="preserve"> implementations</w:t>
      </w:r>
      <w:r w:rsidRPr="00647FA9">
        <w:t xml:space="preserve"> may require consideration of the following</w:t>
      </w:r>
      <w:r w:rsidR="003C009D">
        <w:t>:</w:t>
      </w:r>
      <w:r w:rsidRPr="00647FA9">
        <w:t xml:space="preserve">  </w:t>
      </w:r>
    </w:p>
    <w:p w14:paraId="4F8483E2" w14:textId="385CE949" w:rsidR="00AA42D0" w:rsidRDefault="00AA42D0" w:rsidP="00267D1E">
      <w:pPr>
        <w:pStyle w:val="Bullet1"/>
      </w:pPr>
      <w:r>
        <w:rPr>
          <w:rFonts w:hint="eastAsia"/>
          <w:lang w:eastAsia="ja-JP"/>
        </w:rPr>
        <w:t>V</w:t>
      </w:r>
      <w:r>
        <w:rPr>
          <w:lang w:eastAsia="ja-JP"/>
        </w:rPr>
        <w:t>TS System function and performance:</w:t>
      </w:r>
    </w:p>
    <w:p w14:paraId="6FD3F9D2" w14:textId="3797E644" w:rsidR="00AA42D0" w:rsidRDefault="00AA42D0" w:rsidP="00E41EB9">
      <w:pPr>
        <w:pStyle w:val="Bullet2"/>
      </w:pPr>
      <w:r>
        <w:t>Off the shelf solution or customised solution;</w:t>
      </w:r>
    </w:p>
    <w:p w14:paraId="6A529C99" w14:textId="40227FCB" w:rsidR="00AA42D0" w:rsidRPr="007132D5" w:rsidRDefault="00AA42D0" w:rsidP="00E41EB9">
      <w:pPr>
        <w:pStyle w:val="Bullet2"/>
      </w:pPr>
      <w:r>
        <w:t>S</w:t>
      </w:r>
      <w:r w:rsidRPr="007132D5">
        <w:t>ensor and radio coverage</w:t>
      </w:r>
      <w:r>
        <w:t>, including o</w:t>
      </w:r>
      <w:r w:rsidRPr="007132D5">
        <w:t>verlapping coverage</w:t>
      </w:r>
      <w:r>
        <w:t>;</w:t>
      </w:r>
    </w:p>
    <w:p w14:paraId="7E4E7EE2" w14:textId="3F6F093D" w:rsidR="00AA42D0" w:rsidRPr="007132D5" w:rsidRDefault="00AA42D0" w:rsidP="00E41EB9">
      <w:pPr>
        <w:pStyle w:val="Bullet2"/>
      </w:pPr>
      <w:r>
        <w:t>E</w:t>
      </w:r>
      <w:r w:rsidRPr="007132D5">
        <w:t>quipment redundancy;</w:t>
      </w:r>
    </w:p>
    <w:p w14:paraId="5E000297" w14:textId="21C24E17" w:rsidR="00AA42D0" w:rsidRPr="007132D5" w:rsidRDefault="00AA42D0" w:rsidP="00E41EB9">
      <w:pPr>
        <w:pStyle w:val="Bullet2"/>
      </w:pPr>
      <w:r>
        <w:t>C</w:t>
      </w:r>
      <w:r w:rsidRPr="007132D5">
        <w:t>ommunications routes;</w:t>
      </w:r>
    </w:p>
    <w:p w14:paraId="38C6466C" w14:textId="77777777" w:rsidR="00AA42D0" w:rsidRDefault="00AA42D0" w:rsidP="00AA42D0">
      <w:pPr>
        <w:pStyle w:val="Bullet2"/>
      </w:pPr>
      <w:r>
        <w:t>External Interfaces;</w:t>
      </w:r>
      <w:r w:rsidRPr="00AA42D0">
        <w:t xml:space="preserve"> </w:t>
      </w:r>
    </w:p>
    <w:p w14:paraId="26ACB6EA" w14:textId="4D996D4D" w:rsidR="00AA42D0" w:rsidRDefault="00AA42D0" w:rsidP="00AA42D0">
      <w:pPr>
        <w:pStyle w:val="Bullet2"/>
      </w:pPr>
      <w:r>
        <w:t>e</w:t>
      </w:r>
      <w:r w:rsidRPr="007132D5">
        <w:t>lectromagnetic issues (EMI/EMC)</w:t>
      </w:r>
      <w:r>
        <w:t>;</w:t>
      </w:r>
    </w:p>
    <w:p w14:paraId="6155F2B5" w14:textId="5F1024BF" w:rsidR="00AA42D0" w:rsidRDefault="00AA42D0" w:rsidP="00E41EB9">
      <w:pPr>
        <w:pStyle w:val="Bullet2"/>
      </w:pPr>
      <w:r>
        <w:t>Audit Tracking;</w:t>
      </w:r>
    </w:p>
    <w:p w14:paraId="38543796" w14:textId="24BDA8C2" w:rsidR="00AA42D0" w:rsidRDefault="00AA42D0" w:rsidP="00AA42D0">
      <w:pPr>
        <w:pStyle w:val="Bullet1"/>
      </w:pPr>
      <w:r>
        <w:rPr>
          <w:rFonts w:hint="eastAsia"/>
          <w:lang w:eastAsia="ja-JP"/>
        </w:rPr>
        <w:t>V</w:t>
      </w:r>
      <w:r>
        <w:rPr>
          <w:lang w:eastAsia="ja-JP"/>
        </w:rPr>
        <w:t>TS System sustainability:</w:t>
      </w:r>
    </w:p>
    <w:p w14:paraId="11E55421" w14:textId="77777777" w:rsidR="00AA42D0" w:rsidRDefault="00AA42D0" w:rsidP="00AA42D0">
      <w:pPr>
        <w:pStyle w:val="Bullet2"/>
      </w:pPr>
      <w:r>
        <w:t>Lifecycle planning</w:t>
      </w:r>
    </w:p>
    <w:p w14:paraId="25D93947" w14:textId="77777777" w:rsidR="00AA42D0" w:rsidRDefault="00AA42D0" w:rsidP="00AA42D0">
      <w:pPr>
        <w:pStyle w:val="Bullet2"/>
      </w:pPr>
      <w:r>
        <w:t>Maintenance of the VTS system and sensors</w:t>
      </w:r>
    </w:p>
    <w:p w14:paraId="095E8016" w14:textId="363A9588" w:rsidR="00AA42D0" w:rsidRPr="007132D5" w:rsidRDefault="00AA42D0">
      <w:pPr>
        <w:pStyle w:val="Bullet1"/>
      </w:pPr>
      <w:r>
        <w:t>E</w:t>
      </w:r>
      <w:r w:rsidRPr="007132D5">
        <w:t>nvironmental constraints and impact</w:t>
      </w:r>
      <w:r>
        <w:t xml:space="preserve"> </w:t>
      </w:r>
      <w:r w:rsidRPr="007132D5">
        <w:t>such as wind, influence from sea, precipitation and possibly ice;</w:t>
      </w:r>
    </w:p>
    <w:p w14:paraId="2539DCDA" w14:textId="7173AD7E" w:rsidR="00AA42D0" w:rsidRDefault="00AA42D0" w:rsidP="00AA42D0">
      <w:pPr>
        <w:pStyle w:val="Bullet1"/>
      </w:pPr>
      <w:r>
        <w:rPr>
          <w:lang w:eastAsia="ja-JP"/>
        </w:rPr>
        <w:t>Locational and infrastructure design:</w:t>
      </w:r>
    </w:p>
    <w:p w14:paraId="6ADCD8F8" w14:textId="77777777" w:rsidR="00AA42D0" w:rsidRPr="007132D5" w:rsidRDefault="00AA42D0" w:rsidP="00E41EB9">
      <w:pPr>
        <w:pStyle w:val="Bullet2"/>
      </w:pPr>
      <w:r w:rsidRPr="007132D5">
        <w:t>VTS Centre location(s);</w:t>
      </w:r>
    </w:p>
    <w:p w14:paraId="14BE7E41" w14:textId="45539458" w:rsidR="00AA42D0" w:rsidRDefault="00AA42D0" w:rsidP="00AA42D0">
      <w:pPr>
        <w:pStyle w:val="Bullet2"/>
      </w:pPr>
      <w:r>
        <w:t>a</w:t>
      </w:r>
      <w:r w:rsidRPr="007132D5">
        <w:t>vailable land and suitability of sensor sites;</w:t>
      </w:r>
    </w:p>
    <w:p w14:paraId="6383EC90" w14:textId="77777777" w:rsidR="00AA42D0" w:rsidRPr="007132D5" w:rsidRDefault="00AA42D0" w:rsidP="00AA42D0">
      <w:pPr>
        <w:pStyle w:val="Bullet2"/>
      </w:pPr>
      <w:r>
        <w:t>e</w:t>
      </w:r>
      <w:r w:rsidRPr="007132D5">
        <w:t>xisting infrastructure such as power and data lines;</w:t>
      </w:r>
    </w:p>
    <w:p w14:paraId="2BF2EF46" w14:textId="77777777" w:rsidR="00AA42D0" w:rsidRPr="007132D5" w:rsidRDefault="00AA42D0" w:rsidP="00AA42D0">
      <w:pPr>
        <w:pStyle w:val="Bullet2"/>
      </w:pPr>
      <w:r>
        <w:t>s</w:t>
      </w:r>
      <w:r w:rsidRPr="007132D5">
        <w:t>election of installation sites with due respect to neighbours;</w:t>
      </w:r>
    </w:p>
    <w:p w14:paraId="24D9295A" w14:textId="77777777" w:rsidR="00AA42D0" w:rsidRDefault="00AA42D0" w:rsidP="00AA42D0">
      <w:pPr>
        <w:pStyle w:val="Bullet2"/>
      </w:pPr>
      <w:r>
        <w:t>s</w:t>
      </w:r>
      <w:r w:rsidRPr="007132D5">
        <w:t>ecurity and site access.</w:t>
      </w:r>
    </w:p>
    <w:p w14:paraId="29B99041" w14:textId="3DF40FE9" w:rsidR="00AA42D0" w:rsidRPr="000642C2" w:rsidRDefault="00AA42D0" w:rsidP="00AA42D0">
      <w:pPr>
        <w:pStyle w:val="Bullet1"/>
        <w:rPr>
          <w:sz w:val="24"/>
          <w:lang w:val="fi-FI"/>
        </w:rPr>
      </w:pPr>
      <w:r>
        <w:rPr>
          <w:rFonts w:hint="eastAsia"/>
          <w:sz w:val="24"/>
          <w:lang w:val="fi-FI" w:eastAsia="ja-JP"/>
        </w:rPr>
        <w:t>R</w:t>
      </w:r>
      <w:r>
        <w:rPr>
          <w:sz w:val="24"/>
          <w:lang w:val="fi-FI" w:eastAsia="ja-JP"/>
        </w:rPr>
        <w:t>ules and regulations</w:t>
      </w:r>
    </w:p>
    <w:p w14:paraId="37CB8B97" w14:textId="77777777" w:rsidR="00AA42D0" w:rsidRPr="007A6ED1" w:rsidRDefault="00AA42D0" w:rsidP="00AA42D0">
      <w:pPr>
        <w:pStyle w:val="Bullet2"/>
        <w:rPr>
          <w:sz w:val="24"/>
          <w:lang w:val="fi-FI"/>
        </w:rPr>
      </w:pPr>
      <w:r>
        <w:t>Business Rules;</w:t>
      </w:r>
    </w:p>
    <w:p w14:paraId="5A2B188D" w14:textId="77777777" w:rsidR="00AA42D0" w:rsidRPr="007132D5" w:rsidRDefault="00AA42D0" w:rsidP="00E41EB9">
      <w:pPr>
        <w:pStyle w:val="Bullet2"/>
      </w:pPr>
      <w:r>
        <w:t>a</w:t>
      </w:r>
      <w:r w:rsidRPr="007132D5">
        <w:t>pplicable regulations and required licenses (transmission, building etc.);</w:t>
      </w:r>
    </w:p>
    <w:p w14:paraId="51B7BB30" w14:textId="34FEAF16" w:rsidR="00AA42D0" w:rsidRDefault="00AA42D0" w:rsidP="00AA42D0">
      <w:pPr>
        <w:pStyle w:val="Bullet1"/>
        <w:rPr>
          <w:lang w:val="fi-FI"/>
        </w:rPr>
      </w:pPr>
      <w:r>
        <w:rPr>
          <w:rFonts w:hint="eastAsia"/>
          <w:lang w:val="fi-FI" w:eastAsia="ja-JP"/>
        </w:rPr>
        <w:t>O</w:t>
      </w:r>
      <w:r>
        <w:rPr>
          <w:lang w:val="fi-FI" w:eastAsia="ja-JP"/>
        </w:rPr>
        <w:t>rganisation and staffing</w:t>
      </w:r>
    </w:p>
    <w:p w14:paraId="6BE8C5F1" w14:textId="2CE18D3E" w:rsidR="00AA42D0" w:rsidRDefault="00AA42D0" w:rsidP="00E41EB9">
      <w:pPr>
        <w:pStyle w:val="Bullet2"/>
      </w:pPr>
      <w:r>
        <w:t>Administrative functions;</w:t>
      </w:r>
    </w:p>
    <w:p w14:paraId="6FC8D585" w14:textId="411EF85D" w:rsidR="00F56887" w:rsidRPr="007132D5" w:rsidRDefault="00AA42D0" w:rsidP="00E41EB9">
      <w:pPr>
        <w:pStyle w:val="Bullet2"/>
      </w:pPr>
      <w:r>
        <w:t>Authorisation levels.</w:t>
      </w:r>
    </w:p>
    <w:p w14:paraId="2E6BC6A0" w14:textId="77777777" w:rsidR="00267D1E" w:rsidRPr="007132D5" w:rsidRDefault="00267D1E" w:rsidP="00267D1E">
      <w:pPr>
        <w:pStyle w:val="BodyText"/>
      </w:pPr>
      <w:r w:rsidRPr="007132D5">
        <w:t xml:space="preserve">Any VTS system should, as a minimum, be equipped with a means to build a </w:t>
      </w:r>
      <w:r>
        <w:t xml:space="preserve">VTS </w:t>
      </w:r>
      <w:r w:rsidRPr="007132D5">
        <w:t>traffic image as well as providing reliable communications.</w:t>
      </w:r>
    </w:p>
    <w:p w14:paraId="77AFBD51" w14:textId="04739062" w:rsidR="00267D1E" w:rsidRPr="007132D5" w:rsidRDefault="00267D1E" w:rsidP="00267D1E">
      <w:pPr>
        <w:pStyle w:val="BodyText"/>
      </w:pPr>
      <w:r w:rsidRPr="007132D5">
        <w:t xml:space="preserve">The system architecture </w:t>
      </w:r>
      <w:r w:rsidR="000A498D">
        <w:t xml:space="preserve">of a VTS System </w:t>
      </w:r>
      <w:r w:rsidRPr="007132D5">
        <w:t>should carefully consider issues such as:</w:t>
      </w:r>
    </w:p>
    <w:p w14:paraId="2BFEBA6C" w14:textId="77777777" w:rsidR="00267D1E" w:rsidRPr="007132D5" w:rsidRDefault="00267D1E" w:rsidP="00267D1E">
      <w:pPr>
        <w:pStyle w:val="Bullet1"/>
      </w:pPr>
      <w:r>
        <w:t>b</w:t>
      </w:r>
      <w:r w:rsidRPr="007132D5">
        <w:t>andwidth requirements;</w:t>
      </w:r>
    </w:p>
    <w:p w14:paraId="66428D96" w14:textId="77777777" w:rsidR="00267D1E" w:rsidRPr="007132D5" w:rsidRDefault="00267D1E" w:rsidP="00267D1E">
      <w:pPr>
        <w:pStyle w:val="Bullet1"/>
      </w:pPr>
      <w:r>
        <w:t>r</w:t>
      </w:r>
      <w:r w:rsidRPr="007132D5">
        <w:t>edundant data paths;</w:t>
      </w:r>
    </w:p>
    <w:p w14:paraId="223E90DB" w14:textId="77777777" w:rsidR="00267D1E" w:rsidRPr="007132D5" w:rsidRDefault="00267D1E" w:rsidP="00267D1E">
      <w:pPr>
        <w:pStyle w:val="Bullet1"/>
      </w:pPr>
      <w:r>
        <w:t>d</w:t>
      </w:r>
      <w:r w:rsidRPr="007132D5">
        <w:t>ata integrity;</w:t>
      </w:r>
    </w:p>
    <w:p w14:paraId="1E6C81DE" w14:textId="52DE61F9" w:rsidR="00150D34" w:rsidRDefault="00150D34" w:rsidP="00150D34">
      <w:pPr>
        <w:pStyle w:val="Bullet1"/>
      </w:pPr>
      <w:r>
        <w:t>s</w:t>
      </w:r>
      <w:r w:rsidRPr="007132D5">
        <w:t>ecurity requirements</w:t>
      </w:r>
      <w:r>
        <w:t xml:space="preserve"> e.g physical security, cyber security</w:t>
      </w:r>
      <w:r w:rsidRPr="007132D5">
        <w:t>;</w:t>
      </w:r>
    </w:p>
    <w:p w14:paraId="73E21FCA" w14:textId="77777777" w:rsidR="00267D1E" w:rsidRPr="007132D5" w:rsidRDefault="00267D1E" w:rsidP="00267D1E">
      <w:pPr>
        <w:pStyle w:val="Bullet1"/>
      </w:pPr>
      <w:r>
        <w:lastRenderedPageBreak/>
        <w:t>data storage;</w:t>
      </w:r>
    </w:p>
    <w:p w14:paraId="44EA6E6F" w14:textId="77777777" w:rsidR="00267D1E" w:rsidRPr="007132D5" w:rsidRDefault="00267D1E" w:rsidP="00267D1E">
      <w:pPr>
        <w:pStyle w:val="Bullet1"/>
      </w:pPr>
      <w:r>
        <w:t>r</w:t>
      </w:r>
      <w:r w:rsidRPr="007132D5">
        <w:t>eporting and maintenance facilities.</w:t>
      </w:r>
    </w:p>
    <w:p w14:paraId="709B8172" w14:textId="726F62FB" w:rsidR="00267D1E" w:rsidRPr="007132D5" w:rsidRDefault="00267D1E" w:rsidP="00267D1E">
      <w:pPr>
        <w:pStyle w:val="BodyText"/>
      </w:pPr>
      <w:r w:rsidRPr="007132D5">
        <w:t xml:space="preserve">In addition, the </w:t>
      </w:r>
      <w:r w:rsidR="000A498D">
        <w:t xml:space="preserve">system </w:t>
      </w:r>
      <w:r w:rsidRPr="007132D5">
        <w:t xml:space="preserve">architecture should have built in flexibility for future upgrades and have the capability to be maintained without impacting routine VTS operations. </w:t>
      </w:r>
    </w:p>
    <w:p w14:paraId="18C1EC8D" w14:textId="0B16BD08" w:rsidR="00267D1E" w:rsidRPr="007132D5" w:rsidRDefault="00267D1E" w:rsidP="00267D1E">
      <w:pPr>
        <w:pStyle w:val="BodyText"/>
      </w:pPr>
      <w:r w:rsidRPr="007132D5">
        <w:t xml:space="preserve">During the development of the system architecture, comprehensive site surveys could be performed, including but not limited to the above considerations.  Involvement of relevant stakeholders in the site survey early in the process adds value and ensures awareness of </w:t>
      </w:r>
      <w:r w:rsidR="000A498D">
        <w:t xml:space="preserve">the potential risks (e.g. </w:t>
      </w:r>
      <w:r w:rsidRPr="007132D5">
        <w:t>design and performance</w:t>
      </w:r>
      <w:r w:rsidR="000A498D">
        <w:t>)</w:t>
      </w:r>
      <w:r w:rsidRPr="007132D5">
        <w:t>.</w:t>
      </w:r>
    </w:p>
    <w:p w14:paraId="629C93B2" w14:textId="77777777" w:rsidR="00267D1E" w:rsidRPr="007132D5" w:rsidRDefault="00267D1E" w:rsidP="008970F9">
      <w:pPr>
        <w:pStyle w:val="Heading2"/>
        <w:rPr>
          <w:rFonts w:eastAsiaTheme="minorHAnsi"/>
        </w:rPr>
      </w:pPr>
      <w:bookmarkStart w:id="61" w:name="_Toc418521420"/>
      <w:bookmarkStart w:id="62" w:name="_Toc418597379"/>
      <w:bookmarkStart w:id="63" w:name="_Toc452276981"/>
      <w:bookmarkStart w:id="64" w:name="_Toc84167617"/>
      <w:r w:rsidRPr="007132D5">
        <w:rPr>
          <w:rFonts w:eastAsiaTheme="minorHAnsi"/>
        </w:rPr>
        <w:t>Availability and Reliability</w:t>
      </w:r>
      <w:bookmarkEnd w:id="61"/>
      <w:bookmarkEnd w:id="62"/>
      <w:bookmarkEnd w:id="63"/>
      <w:bookmarkEnd w:id="64"/>
    </w:p>
    <w:p w14:paraId="2BDAEF87" w14:textId="025E9BE6" w:rsidR="00267D1E" w:rsidRPr="007132D5" w:rsidRDefault="00267D1E" w:rsidP="00267D1E">
      <w:pPr>
        <w:pStyle w:val="BodyText"/>
      </w:pPr>
      <w:r>
        <w:t xml:space="preserve">The VTS </w:t>
      </w:r>
      <w:r w:rsidR="000A498D">
        <w:t xml:space="preserve">Provider </w:t>
      </w:r>
      <w:r>
        <w:t>should define an overall a</w:t>
      </w:r>
      <w:r w:rsidRPr="007132D5">
        <w:t xml:space="preserve">vailability and Reliability </w:t>
      </w:r>
      <w:r>
        <w:t>target</w:t>
      </w:r>
      <w:r w:rsidRPr="007132D5">
        <w:t xml:space="preserve"> for the </w:t>
      </w:r>
      <w:r>
        <w:t>VTS S</w:t>
      </w:r>
      <w:r w:rsidRPr="007132D5">
        <w:t>ystem based on the Risk assessment results</w:t>
      </w:r>
      <w:r>
        <w:t>.  The r</w:t>
      </w:r>
      <w:r w:rsidRPr="007132D5">
        <w:t>elations</w:t>
      </w:r>
      <w:r>
        <w:t>hip</w:t>
      </w:r>
      <w:r w:rsidRPr="007132D5">
        <w:t xml:space="preserve"> between downtime and availability figures </w:t>
      </w:r>
      <w:r>
        <w:t>is</w:t>
      </w:r>
      <w:r w:rsidRPr="007132D5">
        <w:t xml:space="preserve"> given by </w:t>
      </w:r>
      <w:r w:rsidRPr="007132D5">
        <w:rPr>
          <w:highlight w:val="yellow"/>
        </w:rPr>
        <w:fldChar w:fldCharType="begin"/>
      </w:r>
      <w:r w:rsidRPr="007132D5">
        <w:instrText xml:space="preserve"> REF _Ref418518639 \r \h </w:instrText>
      </w:r>
      <w:r w:rsidRPr="007132D5">
        <w:rPr>
          <w:highlight w:val="yellow"/>
        </w:rPr>
      </w:r>
      <w:r w:rsidRPr="007132D5">
        <w:rPr>
          <w:highlight w:val="yellow"/>
        </w:rPr>
        <w:fldChar w:fldCharType="separate"/>
      </w:r>
      <w:r w:rsidRPr="007132D5">
        <w:t>Table 1</w:t>
      </w:r>
      <w:r w:rsidRPr="007132D5">
        <w:rPr>
          <w:highlight w:val="yellow"/>
        </w:rPr>
        <w:fldChar w:fldCharType="end"/>
      </w:r>
      <w:r w:rsidRPr="007132D5">
        <w:t>.</w:t>
      </w:r>
    </w:p>
    <w:p w14:paraId="0923DC0C" w14:textId="77777777" w:rsidR="00267D1E" w:rsidRPr="007132D5" w:rsidRDefault="00267D1E" w:rsidP="00267D1E">
      <w:pPr>
        <w:pStyle w:val="Tablecaption"/>
        <w:tabs>
          <w:tab w:val="left" w:pos="851"/>
        </w:tabs>
        <w:ind w:left="851" w:hanging="851"/>
        <w:jc w:val="center"/>
      </w:pPr>
      <w:bookmarkStart w:id="65" w:name="_Ref418518639"/>
      <w:bookmarkStart w:id="66" w:name="_Toc418521045"/>
      <w:bookmarkStart w:id="67" w:name="_Toc452277199"/>
      <w:bookmarkStart w:id="68" w:name="_Toc62570979"/>
      <w:r w:rsidRPr="007132D5">
        <w:t>Relation</w:t>
      </w:r>
      <w:r>
        <w:t>ship</w:t>
      </w:r>
      <w:r w:rsidRPr="007132D5">
        <w:t xml:space="preserve"> between downtime and availability</w:t>
      </w:r>
      <w:bookmarkEnd w:id="65"/>
      <w:bookmarkEnd w:id="66"/>
      <w:bookmarkEnd w:id="67"/>
      <w:bookmarkEnd w:id="68"/>
    </w:p>
    <w:tbl>
      <w:tblPr>
        <w:tblW w:w="7566" w:type="dxa"/>
        <w:jc w:val="center"/>
        <w:tblLook w:val="04A0" w:firstRow="1" w:lastRow="0" w:firstColumn="1" w:lastColumn="0" w:noHBand="0" w:noVBand="1"/>
      </w:tblPr>
      <w:tblGrid>
        <w:gridCol w:w="2650"/>
        <w:gridCol w:w="1316"/>
        <w:gridCol w:w="1308"/>
        <w:gridCol w:w="1120"/>
        <w:gridCol w:w="1172"/>
      </w:tblGrid>
      <w:tr w:rsidR="00267D1E" w:rsidRPr="007132D5"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7132D5" w:rsidRDefault="00267D1E" w:rsidP="006A0B17">
            <w:pPr>
              <w:pStyle w:val="Tableheading"/>
              <w:jc w:val="center"/>
              <w:rPr>
                <w:lang w:val="en-GB" w:eastAsia="en-GB"/>
              </w:rPr>
            </w:pPr>
            <w:r w:rsidRPr="007132D5">
              <w:rPr>
                <w:lang w:val="en-GB" w:eastAsia="en-GB"/>
              </w:rPr>
              <w:t>Availability</w:t>
            </w:r>
          </w:p>
        </w:tc>
      </w:tr>
      <w:tr w:rsidR="00267D1E" w:rsidRPr="007132D5"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77777777" w:rsidR="00267D1E" w:rsidRPr="007132D5" w:rsidRDefault="00267D1E" w:rsidP="006A0B17">
            <w:pPr>
              <w:pStyle w:val="Tabletext"/>
              <w:rPr>
                <w:lang w:eastAsia="en-GB"/>
              </w:rPr>
            </w:pPr>
            <w:r w:rsidRPr="007132D5">
              <w:rPr>
                <w:lang w:eastAsia="en-GB"/>
              </w:rPr>
              <w:t xml:space="preserve">Annual downtime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77777777" w:rsidR="00267D1E" w:rsidRPr="007132D5" w:rsidRDefault="00267D1E" w:rsidP="006A0B17">
            <w:pPr>
              <w:pStyle w:val="Tabletext"/>
              <w:jc w:val="center"/>
              <w:rPr>
                <w:lang w:eastAsia="en-GB"/>
              </w:rPr>
            </w:pPr>
            <w:r>
              <w:rPr>
                <w:lang w:eastAsia="en-GB"/>
              </w:rPr>
              <w:t>3.65 days</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7132D5" w:rsidRDefault="00267D1E" w:rsidP="006A0B17">
            <w:pPr>
              <w:pStyle w:val="Tabletext"/>
              <w:rPr>
                <w:color w:val="000000"/>
                <w:lang w:eastAsia="en-GB"/>
              </w:rPr>
            </w:pPr>
            <w:r w:rsidRPr="007132D5">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7132D5" w:rsidRDefault="00267D1E" w:rsidP="006A0B17">
            <w:pPr>
              <w:pStyle w:val="Tabletext"/>
              <w:rPr>
                <w:color w:val="000000"/>
                <w:lang w:eastAsia="en-GB"/>
              </w:rPr>
            </w:pPr>
            <w:r w:rsidRPr="007132D5">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7132D5" w:rsidRDefault="00267D1E" w:rsidP="006A0B17">
            <w:pPr>
              <w:pStyle w:val="Tabletext"/>
              <w:rPr>
                <w:color w:val="000000"/>
                <w:lang w:eastAsia="en-GB"/>
              </w:rPr>
            </w:pPr>
            <w:r w:rsidRPr="007132D5">
              <w:rPr>
                <w:color w:val="000000"/>
                <w:lang w:eastAsia="en-GB"/>
              </w:rPr>
              <w:t>4 hours</w:t>
            </w:r>
          </w:p>
        </w:tc>
      </w:tr>
      <w:tr w:rsidR="00267D1E" w:rsidRPr="007132D5"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7132D5" w:rsidRDefault="00267D1E" w:rsidP="006A0B17">
            <w:pPr>
              <w:pStyle w:val="Tabletext"/>
              <w:rPr>
                <w:lang w:eastAsia="en-GB"/>
              </w:rPr>
            </w:pPr>
            <w:r w:rsidRPr="007132D5">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7132D5" w:rsidRDefault="00267D1E" w:rsidP="006A0B17">
            <w:pPr>
              <w:pStyle w:val="Tabletext"/>
              <w:jc w:val="center"/>
              <w:rPr>
                <w:lang w:eastAsia="en-GB"/>
              </w:rPr>
            </w:pPr>
            <w:r>
              <w:rPr>
                <w:lang w:eastAsia="en-GB"/>
              </w:rPr>
              <w:t>99%</w:t>
            </w:r>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7132D5" w:rsidRDefault="00267D1E" w:rsidP="006A0B17">
            <w:pPr>
              <w:pStyle w:val="Tabletext"/>
              <w:rPr>
                <w:color w:val="000000"/>
                <w:lang w:eastAsia="en-GB"/>
              </w:rPr>
            </w:pPr>
            <w:r w:rsidRPr="007132D5">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7132D5" w:rsidRDefault="00267D1E" w:rsidP="006A0B17">
            <w:pPr>
              <w:pStyle w:val="Tabletext"/>
              <w:rPr>
                <w:color w:val="000000"/>
                <w:lang w:eastAsia="en-GB"/>
              </w:rPr>
            </w:pPr>
            <w:r w:rsidRPr="007132D5">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7132D5" w:rsidRDefault="00267D1E" w:rsidP="006A0B17">
            <w:pPr>
              <w:pStyle w:val="Tabletext"/>
              <w:rPr>
                <w:color w:val="000000"/>
                <w:lang w:eastAsia="en-GB"/>
              </w:rPr>
            </w:pPr>
            <w:r w:rsidRPr="007132D5">
              <w:rPr>
                <w:color w:val="000000"/>
                <w:lang w:eastAsia="en-GB"/>
              </w:rPr>
              <w:t>99.95%</w:t>
            </w:r>
          </w:p>
        </w:tc>
      </w:tr>
    </w:tbl>
    <w:p w14:paraId="3DAC9948" w14:textId="77777777" w:rsidR="00267D1E" w:rsidRDefault="00267D1E" w:rsidP="00267D1E">
      <w:pPr>
        <w:pStyle w:val="BodyText"/>
      </w:pPr>
    </w:p>
    <w:p w14:paraId="21814031" w14:textId="028F7EAE" w:rsidR="00267D1E" w:rsidRPr="007132D5" w:rsidRDefault="00267D1E" w:rsidP="00267D1E">
      <w:pPr>
        <w:pStyle w:val="BodyText"/>
      </w:pPr>
      <w:r>
        <w:t xml:space="preserve">The VTS </w:t>
      </w:r>
      <w:r w:rsidR="000A498D">
        <w:t xml:space="preserve">Provider </w:t>
      </w:r>
      <w:r>
        <w:t>can decide whether individual sub-systems are critical or non-</w:t>
      </w:r>
      <w:r w:rsidR="00F56887">
        <w:t>critical</w:t>
      </w:r>
      <w:r>
        <w:t xml:space="preserve">.  Non-critical sub-systems may be excluded from the overall System availability requirement.  </w:t>
      </w:r>
    </w:p>
    <w:p w14:paraId="67074597" w14:textId="77244E67" w:rsidR="00267D1E" w:rsidRPr="007132D5" w:rsidRDefault="00267D1E" w:rsidP="00267D1E">
      <w:pPr>
        <w:pStyle w:val="BodyText"/>
      </w:pPr>
      <w:r w:rsidRPr="007132D5">
        <w:t xml:space="preserve">Note that multiple means of communications and </w:t>
      </w:r>
      <w:r>
        <w:t>overlapping</w:t>
      </w:r>
      <w:r w:rsidRPr="007132D5">
        <w:t xml:space="preserve"> sensor </w:t>
      </w:r>
      <w:r>
        <w:t xml:space="preserve">coverage will increase overall availability.  Such a solution </w:t>
      </w:r>
      <w:r w:rsidRPr="007132D5">
        <w:t>may result in reduced requirements for the availability of each item of equipment individually.</w:t>
      </w:r>
      <w:r w:rsidRPr="001559D9">
        <w:t xml:space="preserve"> </w:t>
      </w:r>
    </w:p>
    <w:p w14:paraId="7C76132C" w14:textId="77777777" w:rsidR="00267D1E" w:rsidRDefault="00267D1E" w:rsidP="00267D1E">
      <w:pPr>
        <w:pStyle w:val="BodyText"/>
      </w:pPr>
      <w:r w:rsidRPr="007132D5">
        <w:t xml:space="preserve">Scheduled maintenance activities </w:t>
      </w:r>
      <w:r>
        <w:t>may be</w:t>
      </w:r>
      <w:r w:rsidRPr="007132D5">
        <w:t xml:space="preserve"> included in availability figures.</w:t>
      </w:r>
      <w:r>
        <w:t xml:space="preserve"> </w:t>
      </w:r>
    </w:p>
    <w:p w14:paraId="58CA7DFD" w14:textId="399823AD" w:rsidR="00267D1E" w:rsidRPr="007132D5" w:rsidRDefault="00267D1E" w:rsidP="00267D1E">
      <w:pPr>
        <w:pStyle w:val="BodyText"/>
      </w:pPr>
      <w:r w:rsidRPr="007132D5">
        <w:t xml:space="preserve">Also note that required spare parts </w:t>
      </w:r>
      <w:r>
        <w:t>should be</w:t>
      </w:r>
      <w:r w:rsidRPr="007132D5">
        <w:t xml:space="preserve"> readily available, </w:t>
      </w:r>
      <w:r>
        <w:t xml:space="preserve">to ensure </w:t>
      </w:r>
      <w:r w:rsidRPr="007132D5">
        <w:t xml:space="preserve">the </w:t>
      </w:r>
      <w:r>
        <w:t>shortest</w:t>
      </w:r>
      <w:r w:rsidRPr="007132D5">
        <w:t xml:space="preserve"> time to repair.  Therefore, VTS authorities should plan for sufficient spare parts and service arrangements</w:t>
      </w:r>
      <w:r w:rsidR="00134A26">
        <w:t xml:space="preserve"> </w:t>
      </w:r>
      <w:r w:rsidR="0085152E">
        <w:t>or business continuation plans</w:t>
      </w:r>
      <w:r w:rsidRPr="007132D5">
        <w:t xml:space="preserve"> in order to meet the availability criteria.</w:t>
      </w:r>
    </w:p>
    <w:p w14:paraId="6B502840" w14:textId="60D77B83" w:rsidR="00267D1E" w:rsidRPr="007132D5" w:rsidRDefault="00267D1E" w:rsidP="00267D1E">
      <w:pPr>
        <w:pStyle w:val="BodyText"/>
      </w:pPr>
      <w:r w:rsidRPr="007132D5">
        <w:t xml:space="preserve">The </w:t>
      </w:r>
      <w:r>
        <w:t>VTS S</w:t>
      </w:r>
      <w:r w:rsidRPr="007132D5">
        <w:t xml:space="preserve">ystem availability </w:t>
      </w:r>
      <w:r w:rsidR="00D94039">
        <w:t>may</w:t>
      </w:r>
      <w:r w:rsidRPr="007132D5">
        <w:t xml:space="preserve"> be improved by the following redundancy measures:</w:t>
      </w:r>
    </w:p>
    <w:p w14:paraId="7D251B2E" w14:textId="1C320D5B" w:rsidR="00267D1E" w:rsidRPr="007132D5" w:rsidRDefault="00267D1E" w:rsidP="00267D1E">
      <w:pPr>
        <w:pStyle w:val="Bullet1"/>
      </w:pPr>
      <w:r>
        <w:t>b</w:t>
      </w:r>
      <w:r w:rsidRPr="007132D5">
        <w:t xml:space="preserve">y duplicating </w:t>
      </w:r>
      <w:r w:rsidR="00E8674E">
        <w:t xml:space="preserve">hardware </w:t>
      </w:r>
      <w:r>
        <w:t xml:space="preserve">and/or </w:t>
      </w:r>
      <w:r w:rsidR="00E8674E">
        <w:t>externally hosting</w:t>
      </w:r>
      <w:r>
        <w:t xml:space="preserve"> VTS </w:t>
      </w:r>
      <w:r w:rsidR="00E8674E">
        <w:t>services</w:t>
      </w:r>
      <w:r w:rsidRPr="007132D5">
        <w:t>;</w:t>
      </w:r>
    </w:p>
    <w:p w14:paraId="13909E56" w14:textId="47371262" w:rsidR="00267D1E" w:rsidRPr="007132D5" w:rsidRDefault="00267D1E" w:rsidP="00267D1E">
      <w:pPr>
        <w:pStyle w:val="Bullet1text"/>
      </w:pPr>
      <w:r w:rsidRPr="007132D5">
        <w:t xml:space="preserve">In </w:t>
      </w:r>
      <w:r w:rsidR="00E8674E">
        <w:t xml:space="preserve">duplicated hardware </w:t>
      </w:r>
      <w:r w:rsidRPr="007132D5">
        <w:t xml:space="preserve"> cases, parameter hand-over from active to stand-by equipment should be considered.</w:t>
      </w:r>
    </w:p>
    <w:p w14:paraId="2E170F00" w14:textId="77777777" w:rsidR="00267D1E" w:rsidRPr="007132D5" w:rsidRDefault="00267D1E" w:rsidP="00267D1E">
      <w:pPr>
        <w:pStyle w:val="Bullet1"/>
      </w:pPr>
      <w:r>
        <w:t>b</w:t>
      </w:r>
      <w:r w:rsidRPr="007132D5">
        <w:t>etween sensors</w:t>
      </w:r>
      <w:r>
        <w:t xml:space="preserve"> and radio base stations</w:t>
      </w:r>
      <w:r w:rsidRPr="007132D5">
        <w:t>, where overlap can provide redundancy, possibly with reduced performance;</w:t>
      </w:r>
    </w:p>
    <w:p w14:paraId="45A750F6" w14:textId="77777777" w:rsidR="00267D1E" w:rsidRPr="007132D5" w:rsidRDefault="00267D1E" w:rsidP="00267D1E">
      <w:pPr>
        <w:pStyle w:val="Bullet1"/>
      </w:pPr>
      <w:r>
        <w:t>b</w:t>
      </w:r>
      <w:r w:rsidRPr="007132D5">
        <w:t>etween various types of sensors</w:t>
      </w:r>
      <w:r>
        <w:t xml:space="preserve"> and voice communications</w:t>
      </w:r>
      <w:r w:rsidRPr="007132D5">
        <w:t>, where overlap can provide redundancy, possibly with reduced performance;</w:t>
      </w:r>
    </w:p>
    <w:p w14:paraId="3ED9BEAA" w14:textId="26C90787" w:rsidR="00267D1E" w:rsidRPr="007132D5" w:rsidRDefault="00267D1E" w:rsidP="00267D1E">
      <w:pPr>
        <w:pStyle w:val="Bullet1"/>
      </w:pPr>
      <w:r>
        <w:t>b</w:t>
      </w:r>
      <w:r w:rsidRPr="007132D5">
        <w:t xml:space="preserve">y adding graceful degradation capabilities to individual </w:t>
      </w:r>
      <w:r>
        <w:t>VTS E</w:t>
      </w:r>
      <w:r w:rsidRPr="007132D5">
        <w:t>quipment.</w:t>
      </w:r>
    </w:p>
    <w:p w14:paraId="42745CAB" w14:textId="77777777" w:rsidR="00267D1E" w:rsidRPr="007132D5" w:rsidRDefault="00267D1E" w:rsidP="00ED5A37">
      <w:pPr>
        <w:pStyle w:val="Heading2"/>
        <w:rPr>
          <w:rFonts w:eastAsiaTheme="minorHAnsi"/>
        </w:rPr>
      </w:pPr>
      <w:bookmarkStart w:id="69" w:name="_Toc416865253"/>
      <w:bookmarkStart w:id="70" w:name="_Toc416866085"/>
      <w:bookmarkStart w:id="71" w:name="_Toc416867082"/>
      <w:bookmarkStart w:id="72" w:name="_Toc416867820"/>
      <w:bookmarkStart w:id="73" w:name="_Toc416868557"/>
      <w:bookmarkStart w:id="74" w:name="_Toc416937600"/>
      <w:bookmarkStart w:id="75" w:name="_Toc416937874"/>
      <w:bookmarkStart w:id="76" w:name="_Toc416938135"/>
      <w:bookmarkStart w:id="77" w:name="_Toc416938396"/>
      <w:bookmarkStart w:id="78" w:name="_Toc416946359"/>
      <w:bookmarkStart w:id="79" w:name="_Toc418521421"/>
      <w:bookmarkStart w:id="80" w:name="_Toc418597380"/>
      <w:bookmarkStart w:id="81" w:name="_Toc452276982"/>
      <w:bookmarkStart w:id="82" w:name="_Toc84167618"/>
      <w:bookmarkEnd w:id="69"/>
      <w:bookmarkEnd w:id="70"/>
      <w:bookmarkEnd w:id="71"/>
      <w:bookmarkEnd w:id="72"/>
      <w:bookmarkEnd w:id="73"/>
      <w:bookmarkEnd w:id="74"/>
      <w:bookmarkEnd w:id="75"/>
      <w:bookmarkEnd w:id="76"/>
      <w:bookmarkEnd w:id="77"/>
      <w:bookmarkEnd w:id="78"/>
      <w:r w:rsidRPr="007132D5">
        <w:rPr>
          <w:rFonts w:eastAsiaTheme="minorHAnsi"/>
        </w:rPr>
        <w:t>Recording, Archiving and Replay</w:t>
      </w:r>
      <w:bookmarkEnd w:id="79"/>
      <w:bookmarkEnd w:id="80"/>
      <w:bookmarkEnd w:id="81"/>
      <w:bookmarkEnd w:id="82"/>
    </w:p>
    <w:p w14:paraId="0513EEF5" w14:textId="5314AFAC" w:rsidR="00267D1E" w:rsidRPr="007132D5" w:rsidRDefault="00267D1E" w:rsidP="00267D1E">
      <w:pPr>
        <w:pStyle w:val="BodyText"/>
      </w:pPr>
      <w:r w:rsidRPr="000416D4">
        <w:t xml:space="preserve">Within legal limitations, provision should be made for </w:t>
      </w:r>
      <w:r>
        <w:t xml:space="preserve">secure </w:t>
      </w:r>
      <w:r w:rsidRPr="000416D4">
        <w:t xml:space="preserve">storage, retrieval and presentation of VTS data so the </w:t>
      </w:r>
      <w:r w:rsidR="00C11387">
        <w:t xml:space="preserve"> relevant data</w:t>
      </w:r>
      <w:r w:rsidRPr="000416D4">
        <w:t xml:space="preserve"> can be consistently </w:t>
      </w:r>
      <w:r w:rsidR="00FE11FE">
        <w:t>recalled</w:t>
      </w:r>
      <w:r w:rsidR="00FE4F14">
        <w:t>.</w:t>
      </w:r>
    </w:p>
    <w:p w14:paraId="68C2D085" w14:textId="775CAF7B" w:rsidR="00267D1E" w:rsidRDefault="00267D1E" w:rsidP="00267D1E">
      <w:pPr>
        <w:pStyle w:val="BodyText"/>
      </w:pPr>
      <w:r w:rsidRPr="007132D5">
        <w:t xml:space="preserve">The data type, resolution and period of time for which data is required to be stored should be derived from operational procedures.  A minimum of </w:t>
      </w:r>
      <w:r>
        <w:t>thirty (</w:t>
      </w:r>
      <w:r w:rsidRPr="007132D5">
        <w:t>30</w:t>
      </w:r>
      <w:r>
        <w:t>)</w:t>
      </w:r>
      <w:r w:rsidRPr="007132D5">
        <w:t xml:space="preserve"> days' storage capacity is recommended. </w:t>
      </w:r>
      <w:r>
        <w:t xml:space="preserve">Consideration can be given to providing this as online storage. </w:t>
      </w:r>
      <w:r w:rsidRPr="007132D5">
        <w:t xml:space="preserve"> Archiving of older data may be considered.</w:t>
      </w:r>
    </w:p>
    <w:p w14:paraId="14C65BE8" w14:textId="3ED6949F" w:rsidR="00267D1E" w:rsidRPr="007132D5" w:rsidRDefault="00267D1E" w:rsidP="00267D1E">
      <w:pPr>
        <w:pStyle w:val="BodyText"/>
      </w:pPr>
      <w:r w:rsidRPr="007132D5">
        <w:lastRenderedPageBreak/>
        <w:t xml:space="preserve">The time period should allow for the full retrieval of data post-incident/accident, in compliance with national requirements and those of the incident/accident investigation procedures of the VTS </w:t>
      </w:r>
      <w:r w:rsidR="000A498D">
        <w:t xml:space="preserve">Provider </w:t>
      </w:r>
      <w:r w:rsidRPr="007132D5">
        <w:t>and other authorised parties.</w:t>
      </w:r>
      <w:r>
        <w:t xml:space="preserve"> </w:t>
      </w:r>
    </w:p>
    <w:p w14:paraId="18C081BD" w14:textId="39C4F7FF" w:rsidR="00267D1E" w:rsidRPr="007132D5" w:rsidRDefault="00267D1E" w:rsidP="00267D1E">
      <w:pPr>
        <w:pStyle w:val="BodyText"/>
      </w:pPr>
    </w:p>
    <w:p w14:paraId="2C3DFAD1" w14:textId="77777777" w:rsidR="00267D1E" w:rsidRPr="007132D5" w:rsidRDefault="00267D1E" w:rsidP="00267D1E">
      <w:pPr>
        <w:pStyle w:val="BodyText"/>
      </w:pPr>
      <w:r w:rsidRPr="007132D5">
        <w:t>Stored and archived data should include:</w:t>
      </w:r>
    </w:p>
    <w:p w14:paraId="049B81F3" w14:textId="0FF5DB90" w:rsidR="00C11387" w:rsidRPr="007132D5" w:rsidRDefault="00C11387" w:rsidP="00267D1E">
      <w:pPr>
        <w:pStyle w:val="Bullet1"/>
      </w:pPr>
      <w:r>
        <w:t>VTS traffic image</w:t>
      </w:r>
      <w:r w:rsidR="00A07B0C">
        <w:t>;</w:t>
      </w:r>
    </w:p>
    <w:p w14:paraId="1939B758" w14:textId="49105BF2" w:rsidR="00267D1E" w:rsidRPr="00C11FDB" w:rsidRDefault="00267D1E" w:rsidP="00267D1E">
      <w:pPr>
        <w:pStyle w:val="Bullet1"/>
      </w:pPr>
      <w:r>
        <w:t xml:space="preserve">Sensor </w:t>
      </w:r>
      <w:r w:rsidRPr="00C11FDB">
        <w:t>data</w:t>
      </w:r>
      <w:r w:rsidR="008A3DCB">
        <w:t>;</w:t>
      </w:r>
      <w:r w:rsidRPr="00C11FDB">
        <w:t xml:space="preserve">  </w:t>
      </w:r>
    </w:p>
    <w:p w14:paraId="563B79DE" w14:textId="77777777" w:rsidR="00267D1E" w:rsidRPr="00C11FDB" w:rsidRDefault="00267D1E" w:rsidP="00267D1E">
      <w:pPr>
        <w:pStyle w:val="Bullet1"/>
      </w:pPr>
      <w:r>
        <w:t>voice communication</w:t>
      </w:r>
      <w:r w:rsidRPr="00C11FDB">
        <w:t xml:space="preserve">;  </w:t>
      </w:r>
    </w:p>
    <w:p w14:paraId="42BF1DC1" w14:textId="77777777" w:rsidR="00267D1E" w:rsidRPr="00C11FDB" w:rsidRDefault="00267D1E" w:rsidP="00267D1E">
      <w:pPr>
        <w:pStyle w:val="Bullet1"/>
      </w:pPr>
      <w:r>
        <w:t>other relevant information.</w:t>
      </w:r>
    </w:p>
    <w:p w14:paraId="38E5425D" w14:textId="77777777" w:rsidR="00267D1E" w:rsidRDefault="00267D1E" w:rsidP="00267D1E">
      <w:pPr>
        <w:pStyle w:val="Bullet1"/>
        <w:numPr>
          <w:ilvl w:val="0"/>
          <w:numId w:val="0"/>
        </w:numPr>
        <w:rPr>
          <w:lang w:val="en-US"/>
        </w:rPr>
      </w:pPr>
    </w:p>
    <w:p w14:paraId="4E2FCE0A" w14:textId="77777777" w:rsidR="00267D1E" w:rsidRDefault="00267D1E" w:rsidP="00267D1E">
      <w:pPr>
        <w:pStyle w:val="Bullet1"/>
        <w:numPr>
          <w:ilvl w:val="0"/>
          <w:numId w:val="0"/>
        </w:numPr>
        <w:rPr>
          <w:lang w:val="en-US"/>
        </w:rPr>
      </w:pPr>
      <w:r>
        <w:rPr>
          <w:lang w:val="en-US"/>
        </w:rPr>
        <w:t xml:space="preserve">It may also include (within legal limitations):  </w:t>
      </w:r>
    </w:p>
    <w:p w14:paraId="1B0030D3" w14:textId="1C92B15F" w:rsidR="00267D1E" w:rsidRDefault="00267D1E" w:rsidP="00267D1E">
      <w:pPr>
        <w:pStyle w:val="Bullet1"/>
        <w:rPr>
          <w:lang w:val="en-US"/>
        </w:rPr>
      </w:pPr>
      <w:r>
        <w:rPr>
          <w:lang w:val="en-US"/>
        </w:rPr>
        <w:t>internal VTS</w:t>
      </w:r>
      <w:r w:rsidR="00FC24E6">
        <w:rPr>
          <w:lang w:val="en-US"/>
        </w:rPr>
        <w:t xml:space="preserve"> perssonnel</w:t>
      </w:r>
      <w:r>
        <w:rPr>
          <w:lang w:val="en-US"/>
        </w:rPr>
        <w:t> conversation</w:t>
      </w:r>
      <w:r w:rsidR="003211CF">
        <w:rPr>
          <w:lang w:val="en-US"/>
        </w:rPr>
        <w:t xml:space="preserve">s </w:t>
      </w:r>
      <w:r>
        <w:rPr>
          <w:lang w:val="en-US"/>
        </w:rPr>
        <w:t>inside VTS Centre;</w:t>
      </w:r>
    </w:p>
    <w:p w14:paraId="715DC44C" w14:textId="11AA7D0B" w:rsidR="00267D1E" w:rsidRDefault="00267D1E" w:rsidP="00267D1E">
      <w:pPr>
        <w:pStyle w:val="Bullet1"/>
        <w:rPr>
          <w:lang w:val="en-US"/>
        </w:rPr>
      </w:pPr>
      <w:r>
        <w:rPr>
          <w:lang w:val="en-US"/>
        </w:rPr>
        <w:t>VTS</w:t>
      </w:r>
      <w:r w:rsidR="00FC24E6">
        <w:rPr>
          <w:lang w:val="en-US"/>
        </w:rPr>
        <w:t xml:space="preserve"> perssonnel</w:t>
      </w:r>
      <w:r>
        <w:rPr>
          <w:lang w:val="en-US"/>
        </w:rPr>
        <w:t> a</w:t>
      </w:r>
      <w:r w:rsidR="00FC24E6">
        <w:rPr>
          <w:lang w:val="en-US"/>
        </w:rPr>
        <w:t xml:space="preserve">ctivities </w:t>
      </w:r>
      <w:r w:rsidR="003211CF">
        <w:rPr>
          <w:lang w:val="en-US"/>
        </w:rPr>
        <w:t>.</w:t>
      </w:r>
      <w:r>
        <w:rPr>
          <w:lang w:val="en-US"/>
        </w:rPr>
        <w:t> </w:t>
      </w:r>
      <w:r w:rsidR="003211CF" w:rsidDel="003211CF">
        <w:rPr>
          <w:lang w:val="en-US"/>
        </w:rPr>
        <w:t xml:space="preserve"> </w:t>
      </w:r>
    </w:p>
    <w:p w14:paraId="354099E9" w14:textId="77777777" w:rsidR="00267D1E" w:rsidRDefault="00267D1E" w:rsidP="00267D1E">
      <w:pPr>
        <w:pStyle w:val="BodyText"/>
      </w:pPr>
    </w:p>
    <w:p w14:paraId="0A5D54B1" w14:textId="77777777" w:rsidR="00267D1E" w:rsidRPr="007132D5" w:rsidRDefault="00267D1E" w:rsidP="00267D1E">
      <w:pPr>
        <w:pStyle w:val="BodyText"/>
      </w:pPr>
      <w:r w:rsidRPr="007132D5">
        <w:t>The data should be recorded automatically and be capable of replay without impact to on-going VTS operations.  Synchronisation of information is recommended for replay.</w:t>
      </w:r>
    </w:p>
    <w:p w14:paraId="3986C3FF" w14:textId="58CA98D0" w:rsidR="00267D1E" w:rsidRPr="0085064A" w:rsidRDefault="00267D1E" w:rsidP="0085064A">
      <w:pPr>
        <w:pStyle w:val="Heading2"/>
      </w:pPr>
      <w:bookmarkStart w:id="83" w:name="_Toc416865255"/>
      <w:bookmarkStart w:id="84" w:name="_Toc416866087"/>
      <w:bookmarkStart w:id="85" w:name="_Toc416867084"/>
      <w:bookmarkStart w:id="86" w:name="_Toc416867822"/>
      <w:bookmarkStart w:id="87" w:name="_Toc416868559"/>
      <w:bookmarkStart w:id="88" w:name="_Toc416937602"/>
      <w:bookmarkStart w:id="89" w:name="_Toc416937876"/>
      <w:bookmarkStart w:id="90" w:name="_Toc416938137"/>
      <w:bookmarkStart w:id="91" w:name="_Toc416938398"/>
      <w:bookmarkStart w:id="92" w:name="_Toc416946361"/>
      <w:bookmarkStart w:id="93" w:name="_Ref350961061"/>
      <w:bookmarkStart w:id="94" w:name="_Toc418521422"/>
      <w:bookmarkStart w:id="95" w:name="_Toc418597381"/>
      <w:bookmarkStart w:id="96" w:name="_Toc452276983"/>
      <w:bookmarkStart w:id="97" w:name="_Toc84167619"/>
      <w:bookmarkEnd w:id="83"/>
      <w:bookmarkEnd w:id="84"/>
      <w:bookmarkEnd w:id="85"/>
      <w:bookmarkEnd w:id="86"/>
      <w:bookmarkEnd w:id="87"/>
      <w:bookmarkEnd w:id="88"/>
      <w:bookmarkEnd w:id="89"/>
      <w:bookmarkEnd w:id="90"/>
      <w:bookmarkEnd w:id="91"/>
      <w:bookmarkEnd w:id="92"/>
      <w:r w:rsidRPr="0085064A">
        <w:t>Design, Installation and Maintenance</w:t>
      </w:r>
      <w:r w:rsidR="00441116">
        <w:t xml:space="preserve"> AND </w:t>
      </w:r>
      <w:r w:rsidRPr="0085064A">
        <w:t>Environmental Considerations</w:t>
      </w:r>
      <w:bookmarkEnd w:id="93"/>
      <w:bookmarkEnd w:id="94"/>
      <w:bookmarkEnd w:id="95"/>
      <w:bookmarkEnd w:id="96"/>
      <w:bookmarkEnd w:id="97"/>
    </w:p>
    <w:p w14:paraId="3608CE0C" w14:textId="1EC63681" w:rsidR="00267D1E" w:rsidRPr="00007B77" w:rsidRDefault="00267D1E" w:rsidP="0085064A">
      <w:pPr>
        <w:pStyle w:val="BodyText"/>
      </w:pPr>
      <w:r w:rsidRPr="007132D5">
        <w:t xml:space="preserve">The VTS </w:t>
      </w:r>
      <w:r w:rsidR="000A498D">
        <w:t xml:space="preserve">Provider </w:t>
      </w:r>
      <w:r w:rsidRPr="007132D5">
        <w:t xml:space="preserve">should specify </w:t>
      </w:r>
      <w:r>
        <w:t xml:space="preserve">the local environmental </w:t>
      </w:r>
      <w:r w:rsidRPr="007132D5">
        <w:t xml:space="preserve">conditions for </w:t>
      </w:r>
      <w:r>
        <w:t xml:space="preserve">VTS system performance, design and </w:t>
      </w:r>
      <w:r w:rsidRPr="007132D5">
        <w:t>outdoor installations</w:t>
      </w:r>
      <w:r w:rsidR="00F838A7">
        <w:t>.</w:t>
      </w:r>
    </w:p>
    <w:p w14:paraId="071F1345" w14:textId="6CF600FB" w:rsidR="00267D1E" w:rsidRPr="007132D5" w:rsidRDefault="00267D1E" w:rsidP="00B843A9">
      <w:pPr>
        <w:pStyle w:val="Heading2"/>
      </w:pPr>
      <w:bookmarkStart w:id="98" w:name="_Toc62570559"/>
      <w:bookmarkStart w:id="99" w:name="_Toc62570991"/>
      <w:bookmarkStart w:id="100" w:name="_Toc62647383"/>
      <w:bookmarkStart w:id="101" w:name="_Toc62647993"/>
      <w:bookmarkStart w:id="102" w:name="_Toc62570560"/>
      <w:bookmarkStart w:id="103" w:name="_Toc62570992"/>
      <w:bookmarkStart w:id="104" w:name="_Toc62647384"/>
      <w:bookmarkStart w:id="105" w:name="_Toc62647994"/>
      <w:bookmarkStart w:id="106" w:name="_Toc62570561"/>
      <w:bookmarkStart w:id="107" w:name="_Toc62570993"/>
      <w:bookmarkStart w:id="108" w:name="_Toc62647385"/>
      <w:bookmarkStart w:id="109" w:name="_Toc62647995"/>
      <w:bookmarkStart w:id="110" w:name="_Toc62570562"/>
      <w:bookmarkStart w:id="111" w:name="_Toc62570994"/>
      <w:bookmarkStart w:id="112" w:name="_Toc62647386"/>
      <w:bookmarkStart w:id="113" w:name="_Toc62647996"/>
      <w:bookmarkStart w:id="114" w:name="_Toc62570670"/>
      <w:bookmarkStart w:id="115" w:name="_Toc62571102"/>
      <w:bookmarkStart w:id="116" w:name="_Toc62647494"/>
      <w:bookmarkStart w:id="117" w:name="_Toc62648104"/>
      <w:bookmarkStart w:id="118" w:name="_Toc62570671"/>
      <w:bookmarkStart w:id="119" w:name="_Toc62571103"/>
      <w:bookmarkStart w:id="120" w:name="_Toc62647495"/>
      <w:bookmarkStart w:id="121" w:name="_Toc62648105"/>
      <w:bookmarkStart w:id="122" w:name="_Toc62570672"/>
      <w:bookmarkStart w:id="123" w:name="_Toc62571104"/>
      <w:bookmarkStart w:id="124" w:name="_Toc62647496"/>
      <w:bookmarkStart w:id="125" w:name="_Toc62648106"/>
      <w:bookmarkStart w:id="126" w:name="_Toc62570673"/>
      <w:bookmarkStart w:id="127" w:name="_Toc62571105"/>
      <w:bookmarkStart w:id="128" w:name="_Toc62647497"/>
      <w:bookmarkStart w:id="129" w:name="_Toc62648107"/>
      <w:bookmarkStart w:id="130" w:name="_Toc62570674"/>
      <w:bookmarkStart w:id="131" w:name="_Toc62571106"/>
      <w:bookmarkStart w:id="132" w:name="_Toc62647498"/>
      <w:bookmarkStart w:id="133" w:name="_Toc62648108"/>
      <w:bookmarkStart w:id="134" w:name="_Toc62570773"/>
      <w:bookmarkStart w:id="135" w:name="_Toc62571205"/>
      <w:bookmarkStart w:id="136" w:name="_Toc62647597"/>
      <w:bookmarkStart w:id="137" w:name="_Toc62648207"/>
      <w:bookmarkStart w:id="138" w:name="_Toc62570774"/>
      <w:bookmarkStart w:id="139" w:name="_Toc62571206"/>
      <w:bookmarkStart w:id="140" w:name="_Toc62647598"/>
      <w:bookmarkStart w:id="141" w:name="_Toc62648208"/>
      <w:bookmarkStart w:id="142" w:name="_Toc62570775"/>
      <w:bookmarkStart w:id="143" w:name="_Toc62571207"/>
      <w:bookmarkStart w:id="144" w:name="_Toc62647599"/>
      <w:bookmarkStart w:id="145" w:name="_Toc62648209"/>
      <w:bookmarkStart w:id="146" w:name="_Toc62570776"/>
      <w:bookmarkStart w:id="147" w:name="_Toc62571208"/>
      <w:bookmarkStart w:id="148" w:name="_Toc62647600"/>
      <w:bookmarkStart w:id="149" w:name="_Toc62648210"/>
      <w:bookmarkStart w:id="150" w:name="_Toc62570836"/>
      <w:bookmarkStart w:id="151" w:name="_Toc62571268"/>
      <w:bookmarkStart w:id="152" w:name="_Toc62647660"/>
      <w:bookmarkStart w:id="153" w:name="_Toc62648270"/>
      <w:bookmarkStart w:id="154" w:name="_Toc62570837"/>
      <w:bookmarkStart w:id="155" w:name="_Toc62571269"/>
      <w:bookmarkStart w:id="156" w:name="_Toc62647661"/>
      <w:bookmarkStart w:id="157" w:name="_Toc62648271"/>
      <w:bookmarkStart w:id="158" w:name="_Toc62570838"/>
      <w:bookmarkStart w:id="159" w:name="_Toc62571270"/>
      <w:bookmarkStart w:id="160" w:name="_Toc62647662"/>
      <w:bookmarkStart w:id="161" w:name="_Toc62648272"/>
      <w:bookmarkStart w:id="162" w:name="_Toc62570839"/>
      <w:bookmarkStart w:id="163" w:name="_Toc62571271"/>
      <w:bookmarkStart w:id="164" w:name="_Toc62647663"/>
      <w:bookmarkStart w:id="165" w:name="_Toc62648273"/>
      <w:bookmarkStart w:id="166" w:name="_Toc62570840"/>
      <w:bookmarkStart w:id="167" w:name="_Toc62571272"/>
      <w:bookmarkStart w:id="168" w:name="_Toc62647664"/>
      <w:bookmarkStart w:id="169" w:name="_Toc62648274"/>
      <w:bookmarkStart w:id="170" w:name="_Toc62570841"/>
      <w:bookmarkStart w:id="171" w:name="_Toc62571273"/>
      <w:bookmarkStart w:id="172" w:name="_Toc62647665"/>
      <w:bookmarkStart w:id="173" w:name="_Toc62648275"/>
      <w:bookmarkStart w:id="174" w:name="_Toc62570842"/>
      <w:bookmarkStart w:id="175" w:name="_Toc62571274"/>
      <w:bookmarkStart w:id="176" w:name="_Toc62647666"/>
      <w:bookmarkStart w:id="177" w:name="_Toc62648276"/>
      <w:bookmarkStart w:id="178" w:name="_Toc62570843"/>
      <w:bookmarkStart w:id="179" w:name="_Toc62571275"/>
      <w:bookmarkStart w:id="180" w:name="_Toc62647667"/>
      <w:bookmarkStart w:id="181" w:name="_Toc62648277"/>
      <w:bookmarkStart w:id="182" w:name="_Toc62570844"/>
      <w:bookmarkStart w:id="183" w:name="_Toc62571276"/>
      <w:bookmarkStart w:id="184" w:name="_Toc62647668"/>
      <w:bookmarkStart w:id="185" w:name="_Toc62648278"/>
      <w:bookmarkStart w:id="186" w:name="_Toc62570851"/>
      <w:bookmarkStart w:id="187" w:name="_Toc62571283"/>
      <w:bookmarkStart w:id="188" w:name="_Toc62647675"/>
      <w:bookmarkStart w:id="189" w:name="_Toc62648285"/>
      <w:bookmarkStart w:id="190" w:name="_Toc62570852"/>
      <w:bookmarkStart w:id="191" w:name="_Toc62571284"/>
      <w:bookmarkStart w:id="192" w:name="_Toc62647676"/>
      <w:bookmarkStart w:id="193" w:name="_Toc62648286"/>
      <w:bookmarkStart w:id="194" w:name="_Toc62570853"/>
      <w:bookmarkStart w:id="195" w:name="_Toc62571285"/>
      <w:bookmarkStart w:id="196" w:name="_Toc62647677"/>
      <w:bookmarkStart w:id="197" w:name="_Toc62648287"/>
      <w:bookmarkStart w:id="198" w:name="_Toc62570854"/>
      <w:bookmarkStart w:id="199" w:name="_Toc62571286"/>
      <w:bookmarkStart w:id="200" w:name="_Toc62647678"/>
      <w:bookmarkStart w:id="201" w:name="_Toc62648288"/>
      <w:bookmarkStart w:id="202" w:name="_Toc62570855"/>
      <w:bookmarkStart w:id="203" w:name="_Toc62571287"/>
      <w:bookmarkStart w:id="204" w:name="_Toc62647679"/>
      <w:bookmarkStart w:id="205" w:name="_Toc62648289"/>
      <w:bookmarkStart w:id="206" w:name="_Toc62570856"/>
      <w:bookmarkStart w:id="207" w:name="_Toc62571288"/>
      <w:bookmarkStart w:id="208" w:name="_Toc62647680"/>
      <w:bookmarkStart w:id="209" w:name="_Toc62648290"/>
      <w:bookmarkStart w:id="210" w:name="_Toc62570857"/>
      <w:bookmarkStart w:id="211" w:name="_Toc62571289"/>
      <w:bookmarkStart w:id="212" w:name="_Toc62647681"/>
      <w:bookmarkStart w:id="213" w:name="_Toc62648291"/>
      <w:bookmarkStart w:id="214" w:name="_Toc62570858"/>
      <w:bookmarkStart w:id="215" w:name="_Toc62571290"/>
      <w:bookmarkStart w:id="216" w:name="_Toc62647682"/>
      <w:bookmarkStart w:id="217" w:name="_Toc62648292"/>
      <w:bookmarkStart w:id="218" w:name="_Toc62570859"/>
      <w:bookmarkStart w:id="219" w:name="_Toc62571291"/>
      <w:bookmarkStart w:id="220" w:name="_Toc62647683"/>
      <w:bookmarkStart w:id="221" w:name="_Toc62648293"/>
      <w:bookmarkStart w:id="222" w:name="_Toc62570860"/>
      <w:bookmarkStart w:id="223" w:name="_Toc62571292"/>
      <w:bookmarkStart w:id="224" w:name="_Toc62647684"/>
      <w:bookmarkStart w:id="225" w:name="_Toc62648294"/>
      <w:bookmarkStart w:id="226" w:name="_Toc62570861"/>
      <w:bookmarkStart w:id="227" w:name="_Toc62571293"/>
      <w:bookmarkStart w:id="228" w:name="_Toc62647685"/>
      <w:bookmarkStart w:id="229" w:name="_Toc62648295"/>
      <w:bookmarkStart w:id="230" w:name="_Toc62570862"/>
      <w:bookmarkStart w:id="231" w:name="_Toc62571294"/>
      <w:bookmarkStart w:id="232" w:name="_Toc62647686"/>
      <w:bookmarkStart w:id="233" w:name="_Toc62648296"/>
      <w:bookmarkStart w:id="234" w:name="_Toc62570863"/>
      <w:bookmarkStart w:id="235" w:name="_Toc62571295"/>
      <w:bookmarkStart w:id="236" w:name="_Toc62647687"/>
      <w:bookmarkStart w:id="237" w:name="_Toc62648297"/>
      <w:bookmarkStart w:id="238" w:name="_Toc452276984"/>
      <w:bookmarkStart w:id="239" w:name="_Toc8416762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Other</w:t>
      </w:r>
      <w:r w:rsidRPr="007132D5">
        <w:t xml:space="preserve"> Considerations</w:t>
      </w:r>
      <w:bookmarkEnd w:id="238"/>
      <w:bookmarkEnd w:id="239"/>
    </w:p>
    <w:p w14:paraId="3A353F6A" w14:textId="146C4CA5" w:rsidR="00267D1E" w:rsidRPr="007132D5" w:rsidRDefault="00267D1E" w:rsidP="002A00DB">
      <w:pPr>
        <w:pStyle w:val="Heading3"/>
      </w:pPr>
      <w:bookmarkStart w:id="240" w:name="_Toc62570865"/>
      <w:bookmarkStart w:id="241" w:name="_Toc62571297"/>
      <w:bookmarkStart w:id="242" w:name="_Toc62647689"/>
      <w:bookmarkStart w:id="243" w:name="_Toc62648299"/>
      <w:bookmarkStart w:id="244" w:name="_Toc62570866"/>
      <w:bookmarkStart w:id="245" w:name="_Toc62571298"/>
      <w:bookmarkStart w:id="246" w:name="_Toc62647690"/>
      <w:bookmarkStart w:id="247" w:name="_Toc62648300"/>
      <w:bookmarkStart w:id="248" w:name="_Toc84167621"/>
      <w:bookmarkEnd w:id="240"/>
      <w:bookmarkEnd w:id="241"/>
      <w:bookmarkEnd w:id="242"/>
      <w:bookmarkEnd w:id="243"/>
      <w:bookmarkEnd w:id="244"/>
      <w:bookmarkEnd w:id="245"/>
      <w:bookmarkEnd w:id="246"/>
      <w:bookmarkEnd w:id="247"/>
      <w:r w:rsidRPr="007132D5">
        <w:t>Equipment Shelter</w:t>
      </w:r>
      <w:r>
        <w:t>s</w:t>
      </w:r>
      <w:bookmarkEnd w:id="248"/>
    </w:p>
    <w:p w14:paraId="27CE99E1" w14:textId="19C505F9" w:rsidR="00267D1E" w:rsidRPr="007132D5" w:rsidRDefault="00267D1E" w:rsidP="00267D1E">
      <w:pPr>
        <w:pStyle w:val="BodyText"/>
      </w:pPr>
      <w:r>
        <w:t>A</w:t>
      </w:r>
      <w:r w:rsidRPr="007132D5">
        <w:t xml:space="preserve"> 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51072CBC" w14:textId="77777777" w:rsidR="00267D1E" w:rsidRPr="00F358E4" w:rsidRDefault="00267D1E" w:rsidP="002A00DB">
      <w:pPr>
        <w:pStyle w:val="Heading3"/>
      </w:pPr>
      <w:bookmarkStart w:id="249" w:name="_Toc62570868"/>
      <w:bookmarkStart w:id="250" w:name="_Toc62571300"/>
      <w:bookmarkStart w:id="251" w:name="_Toc62647692"/>
      <w:bookmarkStart w:id="252" w:name="_Toc62648302"/>
      <w:bookmarkStart w:id="253" w:name="_Toc84167622"/>
      <w:bookmarkEnd w:id="249"/>
      <w:bookmarkEnd w:id="250"/>
      <w:bookmarkEnd w:id="251"/>
      <w:bookmarkEnd w:id="252"/>
      <w:r w:rsidRPr="007132D5">
        <w:t>Lightning Protection</w:t>
      </w:r>
      <w:bookmarkEnd w:id="253"/>
    </w:p>
    <w:p w14:paraId="1B4C018A" w14:textId="77777777" w:rsidR="00267D1E" w:rsidRPr="007132D5" w:rsidRDefault="00267D1E" w:rsidP="00267D1E">
      <w:pPr>
        <w:pStyle w:val="BodyText"/>
        <w:rPr>
          <w:lang w:eastAsia="de-DE"/>
        </w:rPr>
      </w:pPr>
      <w:r w:rsidRPr="007132D5">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7132D5" w:rsidRDefault="00267D1E" w:rsidP="00267D1E">
      <w:pPr>
        <w:pStyle w:val="BodyText"/>
        <w:rPr>
          <w:lang w:eastAsia="de-DE"/>
        </w:rPr>
      </w:pPr>
      <w:r w:rsidRPr="007132D5">
        <w:rPr>
          <w:lang w:eastAsia="de-DE"/>
        </w:rPr>
        <w:t>The general principles include:</w:t>
      </w:r>
    </w:p>
    <w:p w14:paraId="36FFC23B" w14:textId="77777777" w:rsidR="00267D1E" w:rsidRPr="007132D5" w:rsidRDefault="00267D1E" w:rsidP="00267D1E">
      <w:pPr>
        <w:pStyle w:val="Bullet1"/>
      </w:pPr>
      <w:r>
        <w:t>l</w:t>
      </w:r>
      <w:r w:rsidRPr="007132D5">
        <w:t>ightning arresters should be higher than other equipment and be designed to protect the entire installation.</w:t>
      </w:r>
    </w:p>
    <w:p w14:paraId="0CCB1CAA" w14:textId="77777777" w:rsidR="00267D1E" w:rsidRPr="007132D5" w:rsidRDefault="00267D1E" w:rsidP="00267D1E">
      <w:pPr>
        <w:pStyle w:val="Bullet1text"/>
      </w:pPr>
      <w:r w:rsidRPr="007132D5">
        <w:t>They should have separate down conductor(s) on the exterior of buildings and the down conductors should not be connected to metal parts of buildings such as steel reinforcements, handrails and antenna masts;</w:t>
      </w:r>
    </w:p>
    <w:p w14:paraId="67176751" w14:textId="77777777" w:rsidR="00267D1E" w:rsidRPr="007132D5" w:rsidRDefault="00267D1E" w:rsidP="00267D1E">
      <w:pPr>
        <w:pStyle w:val="Bullet1"/>
      </w:pPr>
      <w:r>
        <w:t>s</w:t>
      </w:r>
      <w:r w:rsidRPr="007132D5">
        <w:t>afety grounding of equipment should be kept separate from lightning protection;</w:t>
      </w:r>
    </w:p>
    <w:p w14:paraId="07E38C29" w14:textId="77777777" w:rsidR="00267D1E" w:rsidRPr="007132D5" w:rsidRDefault="00267D1E" w:rsidP="00267D1E">
      <w:pPr>
        <w:pStyle w:val="Bullet1"/>
      </w:pPr>
      <w:r>
        <w:t>p</w:t>
      </w:r>
      <w:r w:rsidRPr="007132D5">
        <w:t>otential equalisation should be achieved in earth and never at the top of the equipment.</w:t>
      </w:r>
    </w:p>
    <w:p w14:paraId="3F84AC6E" w14:textId="77777777" w:rsidR="00267D1E" w:rsidRPr="00F358E4" w:rsidRDefault="00267D1E" w:rsidP="002A00DB">
      <w:pPr>
        <w:pStyle w:val="Heading3"/>
      </w:pPr>
      <w:bookmarkStart w:id="254" w:name="_Toc84167623"/>
      <w:r w:rsidRPr="007132D5">
        <w:t>Warning Lights</w:t>
      </w:r>
      <w:bookmarkEnd w:id="254"/>
    </w:p>
    <w:p w14:paraId="5FD7BFE4" w14:textId="77777777" w:rsidR="00267D1E" w:rsidRPr="007132D5" w:rsidRDefault="00267D1E" w:rsidP="00267D1E">
      <w:pPr>
        <w:pStyle w:val="BodyText"/>
        <w:rPr>
          <w:lang w:eastAsia="de-DE"/>
        </w:rPr>
      </w:pPr>
      <w:r w:rsidRPr="007132D5">
        <w:rPr>
          <w:lang w:eastAsia="de-DE"/>
        </w:rPr>
        <w:t>High structures may require warning lights for air traffic, such as radar towers.  It is recommended to consult local aviation authorities for specific requirements.</w:t>
      </w:r>
    </w:p>
    <w:p w14:paraId="72E9760D" w14:textId="77777777" w:rsidR="00267D1E" w:rsidRPr="00F358E4" w:rsidRDefault="00267D1E" w:rsidP="00E64915">
      <w:pPr>
        <w:pStyle w:val="Heading3"/>
      </w:pPr>
      <w:bookmarkStart w:id="255" w:name="_Toc84167624"/>
      <w:r w:rsidRPr="007132D5">
        <w:lastRenderedPageBreak/>
        <w:t>Site and Equipment Access</w:t>
      </w:r>
      <w:bookmarkEnd w:id="255"/>
    </w:p>
    <w:p w14:paraId="0162C3F7" w14:textId="1E04E663" w:rsidR="00267D1E" w:rsidRPr="007132D5" w:rsidRDefault="00267D1E" w:rsidP="00267D1E">
      <w:pPr>
        <w:pStyle w:val="BodyText"/>
        <w:rPr>
          <w:lang w:eastAsia="de-DE"/>
        </w:rPr>
      </w:pPr>
      <w:r w:rsidRPr="007132D5">
        <w:rPr>
          <w:lang w:eastAsia="de-DE"/>
        </w:rPr>
        <w:t xml:space="preserve">As part of the design of </w:t>
      </w:r>
      <w:r>
        <w:rPr>
          <w:lang w:eastAsia="de-DE"/>
        </w:rPr>
        <w:t xml:space="preserve">a </w:t>
      </w:r>
      <w:r w:rsidRPr="007132D5">
        <w:rPr>
          <w:lang w:eastAsia="de-DE"/>
        </w:rPr>
        <w:t xml:space="preserve">VTS </w:t>
      </w:r>
      <w:r>
        <w:rPr>
          <w:lang w:eastAsia="de-DE"/>
        </w:rPr>
        <w:t>System</w:t>
      </w:r>
      <w:r w:rsidRPr="007132D5">
        <w:rPr>
          <w:lang w:eastAsia="de-DE"/>
        </w:rPr>
        <w:t xml:space="preserve"> locations, the VTS </w:t>
      </w:r>
      <w:r w:rsidR="000A498D">
        <w:rPr>
          <w:lang w:eastAsia="de-DE"/>
        </w:rPr>
        <w:t xml:space="preserve">Provider </w:t>
      </w:r>
      <w:r w:rsidRPr="007132D5">
        <w:rPr>
          <w:lang w:eastAsia="de-DE"/>
        </w:rPr>
        <w:t>should analyse the need for site access for installation and maintenance.  Fencing and other protective means against illegal intrusion will also be needed in many cases.</w:t>
      </w:r>
    </w:p>
    <w:p w14:paraId="45049C4B" w14:textId="77777777" w:rsidR="00267D1E" w:rsidRPr="00F358E4" w:rsidRDefault="00267D1E" w:rsidP="00E64915">
      <w:pPr>
        <w:pStyle w:val="Heading3"/>
      </w:pPr>
      <w:bookmarkStart w:id="256" w:name="_Toc84167625"/>
      <w:r w:rsidRPr="007132D5">
        <w:t>Electrical Power</w:t>
      </w:r>
      <w:bookmarkEnd w:id="256"/>
    </w:p>
    <w:p w14:paraId="5CECC09D" w14:textId="77777777" w:rsidR="00267D1E" w:rsidRDefault="00267D1E" w:rsidP="00267D1E">
      <w:pPr>
        <w:pStyle w:val="BodyText"/>
        <w:rPr>
          <w:lang w:eastAsia="de-DE"/>
        </w:rPr>
      </w:pPr>
      <w:r>
        <w:rPr>
          <w:lang w:eastAsia="de-DE"/>
        </w:rPr>
        <w:t xml:space="preserve">The VTS System requires a reliable source of electrical power, which could include a backup power source such as an Uninterruptable Power Supply (UPS).  </w:t>
      </w:r>
    </w:p>
    <w:p w14:paraId="01A62466" w14:textId="7B0A3B70" w:rsidR="00267D1E" w:rsidRDefault="00267D1E" w:rsidP="00267D1E">
      <w:pPr>
        <w:pStyle w:val="BodyText"/>
        <w:rPr>
          <w:lang w:eastAsia="de-DE"/>
        </w:rPr>
      </w:pPr>
      <w:r>
        <w:rPr>
          <w:lang w:eastAsia="de-DE"/>
        </w:rPr>
        <w:t>Where a new or replacement source of electrical power is necessary,</w:t>
      </w:r>
      <w:r w:rsidR="00441116">
        <w:rPr>
          <w:lang w:eastAsia="de-DE"/>
        </w:rPr>
        <w:t xml:space="preserve"> </w:t>
      </w:r>
      <w:r>
        <w:rPr>
          <w:lang w:eastAsia="de-DE"/>
        </w:rPr>
        <w:t xml:space="preserve">renewable sources should be used if possible.  </w:t>
      </w:r>
    </w:p>
    <w:p w14:paraId="5BBDA4F8" w14:textId="77777777" w:rsidR="00267D1E" w:rsidRPr="00F358E4" w:rsidRDefault="00267D1E" w:rsidP="00E64915">
      <w:pPr>
        <w:pStyle w:val="Heading3"/>
      </w:pPr>
      <w:bookmarkStart w:id="257" w:name="_Toc62570873"/>
      <w:bookmarkStart w:id="258" w:name="_Toc62571305"/>
      <w:bookmarkStart w:id="259" w:name="_Toc62647697"/>
      <w:bookmarkStart w:id="260" w:name="_Toc62648307"/>
      <w:bookmarkStart w:id="261" w:name="_Toc62570874"/>
      <w:bookmarkStart w:id="262" w:name="_Toc62571306"/>
      <w:bookmarkStart w:id="263" w:name="_Toc62647698"/>
      <w:bookmarkStart w:id="264" w:name="_Toc62648308"/>
      <w:bookmarkStart w:id="265" w:name="_Toc84167626"/>
      <w:bookmarkEnd w:id="257"/>
      <w:bookmarkEnd w:id="258"/>
      <w:bookmarkEnd w:id="259"/>
      <w:bookmarkEnd w:id="260"/>
      <w:bookmarkEnd w:id="261"/>
      <w:bookmarkEnd w:id="262"/>
      <w:bookmarkEnd w:id="263"/>
      <w:bookmarkEnd w:id="264"/>
      <w:r w:rsidRPr="007132D5">
        <w:t>Safety and Security Precautions</w:t>
      </w:r>
      <w:bookmarkEnd w:id="265"/>
    </w:p>
    <w:p w14:paraId="156E9C22" w14:textId="3D073902" w:rsidR="00267D1E" w:rsidRPr="007132D5" w:rsidRDefault="00267D1E" w:rsidP="00267D1E">
      <w:pPr>
        <w:pStyle w:val="BodyText"/>
        <w:rPr>
          <w:lang w:eastAsia="de-DE"/>
        </w:rPr>
      </w:pPr>
      <w:r w:rsidRPr="007132D5">
        <w:rPr>
          <w:lang w:eastAsia="de-DE"/>
        </w:rPr>
        <w:t xml:space="preserve">For each location, the VTS </w:t>
      </w:r>
      <w:r w:rsidR="000A498D">
        <w:rPr>
          <w:lang w:eastAsia="de-DE"/>
        </w:rPr>
        <w:t xml:space="preserve">Provider </w:t>
      </w:r>
      <w:r w:rsidRPr="007132D5">
        <w:rPr>
          <w:lang w:eastAsia="de-DE"/>
        </w:rPr>
        <w:t>should determine safety and security requirements</w:t>
      </w:r>
      <w:r w:rsidR="00AA243C">
        <w:rPr>
          <w:lang w:eastAsia="de-DE"/>
        </w:rPr>
        <w:t xml:space="preserve"> in accordance with local legislation</w:t>
      </w:r>
      <w:r w:rsidRPr="007132D5">
        <w:rPr>
          <w:lang w:eastAsia="de-DE"/>
        </w:rPr>
        <w:t xml:space="preserve">. </w:t>
      </w:r>
    </w:p>
    <w:p w14:paraId="4F687641" w14:textId="09266CC3" w:rsidR="00267D1E" w:rsidRPr="007132D5" w:rsidRDefault="00267D1E" w:rsidP="00267D1E">
      <w:pPr>
        <w:pStyle w:val="BodyText"/>
        <w:rPr>
          <w:lang w:eastAsia="de-DE"/>
        </w:rPr>
      </w:pPr>
      <w:r w:rsidRPr="007132D5">
        <w:rPr>
          <w:lang w:eastAsia="de-DE"/>
        </w:rPr>
        <w:t>Safety requirements should, at least, consider</w:t>
      </w:r>
      <w:r w:rsidR="00AA243C">
        <w:rPr>
          <w:lang w:eastAsia="de-DE"/>
        </w:rPr>
        <w:t xml:space="preserve"> but are not limited to</w:t>
      </w:r>
      <w:r w:rsidRPr="007132D5">
        <w:rPr>
          <w:lang w:eastAsia="de-DE"/>
        </w:rPr>
        <w:t>:</w:t>
      </w:r>
    </w:p>
    <w:p w14:paraId="758D7466" w14:textId="77777777" w:rsidR="00267D1E" w:rsidRPr="007132D5" w:rsidRDefault="00267D1E" w:rsidP="00267D1E">
      <w:pPr>
        <w:pStyle w:val="Bullet1"/>
      </w:pPr>
      <w:r>
        <w:t>s</w:t>
      </w:r>
      <w:r w:rsidRPr="007132D5">
        <w:t>afety procedures, such as instructions to personnel performing maintenance;</w:t>
      </w:r>
    </w:p>
    <w:p w14:paraId="4EB7769F" w14:textId="77777777" w:rsidR="00267D1E" w:rsidRDefault="00267D1E" w:rsidP="00267D1E">
      <w:pPr>
        <w:pStyle w:val="Bullet1"/>
      </w:pPr>
      <w:r>
        <w:t>personnel protection equipment for working at heights;</w:t>
      </w:r>
    </w:p>
    <w:p w14:paraId="6F4E9E7B" w14:textId="77777777" w:rsidR="00267D1E" w:rsidRPr="007132D5" w:rsidRDefault="00267D1E" w:rsidP="00267D1E">
      <w:pPr>
        <w:pStyle w:val="Bullet1"/>
      </w:pPr>
      <w:r>
        <w:t>l</w:t>
      </w:r>
      <w:r w:rsidRPr="007132D5">
        <w:t>one working on remote sites should be avoided;</w:t>
      </w:r>
    </w:p>
    <w:p w14:paraId="3622C407" w14:textId="77777777" w:rsidR="00267D1E" w:rsidRPr="007132D5" w:rsidRDefault="00267D1E" w:rsidP="00267D1E">
      <w:pPr>
        <w:pStyle w:val="Bullet1"/>
      </w:pPr>
      <w:r>
        <w:t>s</w:t>
      </w:r>
      <w:r w:rsidRPr="007132D5">
        <w:t>afety switches to isolate equipment and to stop rotating antennas;</w:t>
      </w:r>
    </w:p>
    <w:p w14:paraId="6EC71762" w14:textId="77777777" w:rsidR="00267D1E" w:rsidRPr="007132D5" w:rsidRDefault="00267D1E" w:rsidP="00267D1E">
      <w:pPr>
        <w:pStyle w:val="Bullet1"/>
      </w:pPr>
      <w:r>
        <w:t>p</w:t>
      </w:r>
      <w:r w:rsidRPr="007132D5">
        <w:t>recautions regarding electromagnetic radiation, rotating machinery and electrical shock, railings on masts etc.;</w:t>
      </w:r>
    </w:p>
    <w:p w14:paraId="5F8C8725" w14:textId="77777777" w:rsidR="00267D1E" w:rsidRPr="007132D5" w:rsidRDefault="00267D1E" w:rsidP="00267D1E">
      <w:pPr>
        <w:pStyle w:val="Bullet1"/>
      </w:pPr>
      <w:r>
        <w:t>p</w:t>
      </w:r>
      <w:r w:rsidRPr="007132D5">
        <w:t>rotection of the general public.</w:t>
      </w:r>
    </w:p>
    <w:p w14:paraId="2D2973BB" w14:textId="77777777" w:rsidR="00267D1E" w:rsidRPr="007132D5" w:rsidRDefault="00267D1E" w:rsidP="00267D1E">
      <w:pPr>
        <w:pStyle w:val="BodyText"/>
        <w:rPr>
          <w:lang w:eastAsia="de-DE"/>
        </w:rPr>
      </w:pPr>
      <w:r w:rsidRPr="007132D5">
        <w:rPr>
          <w:lang w:eastAsia="de-DE"/>
        </w:rPr>
        <w:t>Security requirements should, at least, consider:</w:t>
      </w:r>
    </w:p>
    <w:p w14:paraId="2A4985E1" w14:textId="2F833655" w:rsidR="00267D1E" w:rsidRPr="007132D5" w:rsidRDefault="00267D1E" w:rsidP="00267D1E">
      <w:pPr>
        <w:pStyle w:val="Bullet1"/>
      </w:pPr>
      <w:r>
        <w:t>a</w:t>
      </w:r>
      <w:r w:rsidRPr="007132D5">
        <w:t xml:space="preserve">ccess </w:t>
      </w:r>
      <w:r w:rsidR="00AA243C" w:rsidRPr="007132D5">
        <w:t>restrictions</w:t>
      </w:r>
      <w:r w:rsidR="00AA243C">
        <w:t>;</w:t>
      </w:r>
    </w:p>
    <w:p w14:paraId="1AC31656" w14:textId="4035E38F" w:rsidR="00267D1E" w:rsidRPr="007132D5" w:rsidRDefault="00267D1E" w:rsidP="00267D1E">
      <w:pPr>
        <w:pStyle w:val="Bullet1"/>
      </w:pPr>
      <w:r>
        <w:t>a</w:t>
      </w:r>
      <w:r w:rsidRPr="007132D5">
        <w:t xml:space="preserve">larm </w:t>
      </w:r>
      <w:r>
        <w:t>International Ship and Port Security code requirements</w:t>
      </w:r>
      <w:r w:rsidRPr="007132D5">
        <w:t>.</w:t>
      </w:r>
    </w:p>
    <w:p w14:paraId="493CA474" w14:textId="77777777" w:rsidR="00267D1E" w:rsidRPr="00F358E4" w:rsidRDefault="00267D1E" w:rsidP="00E64915">
      <w:pPr>
        <w:pStyle w:val="Heading3"/>
      </w:pPr>
      <w:bookmarkStart w:id="266" w:name="_Toc84167627"/>
      <w:r w:rsidRPr="007132D5">
        <w:t>Equipment Preservation and Monitoring</w:t>
      </w:r>
      <w:bookmarkEnd w:id="266"/>
    </w:p>
    <w:p w14:paraId="367DCD5C" w14:textId="5922E1C9" w:rsidR="00267D1E" w:rsidRPr="007132D5" w:rsidRDefault="00267D1E" w:rsidP="00267D1E">
      <w:pPr>
        <w:pStyle w:val="BodyText"/>
        <w:rPr>
          <w:lang w:eastAsia="de-DE"/>
        </w:rPr>
      </w:pPr>
      <w:r>
        <w:rPr>
          <w:lang w:eastAsia="de-DE"/>
        </w:rPr>
        <w:t>T</w:t>
      </w:r>
      <w:r w:rsidRPr="007132D5">
        <w:rPr>
          <w:lang w:eastAsia="de-DE"/>
        </w:rPr>
        <w:t xml:space="preserve">he VTS </w:t>
      </w:r>
      <w:r w:rsidR="000A498D">
        <w:rPr>
          <w:lang w:eastAsia="de-DE"/>
        </w:rPr>
        <w:t xml:space="preserve">Provider </w:t>
      </w:r>
      <w:r w:rsidRPr="007132D5">
        <w:rPr>
          <w:lang w:eastAsia="de-DE"/>
        </w:rPr>
        <w:t>should</w:t>
      </w:r>
      <w:r w:rsidRPr="007132D5" w:rsidDel="00F358E4">
        <w:rPr>
          <w:lang w:eastAsia="de-DE"/>
        </w:rPr>
        <w:t xml:space="preserve"> </w:t>
      </w:r>
      <w:r>
        <w:rPr>
          <w:lang w:eastAsia="de-DE"/>
        </w:rPr>
        <w:t>also consider the following</w:t>
      </w:r>
      <w:r w:rsidRPr="007132D5">
        <w:rPr>
          <w:lang w:eastAsia="de-DE"/>
        </w:rPr>
        <w:t>:</w:t>
      </w:r>
    </w:p>
    <w:p w14:paraId="00CDADC7" w14:textId="77777777" w:rsidR="00267D1E" w:rsidRPr="007132D5" w:rsidRDefault="00267D1E" w:rsidP="00267D1E">
      <w:pPr>
        <w:pStyle w:val="Bullet1"/>
      </w:pPr>
      <w:r>
        <w:t>f</w:t>
      </w:r>
      <w:r w:rsidRPr="007132D5">
        <w:t>ire detection and (remote) alarms;</w:t>
      </w:r>
    </w:p>
    <w:p w14:paraId="6D906C67" w14:textId="4F904271" w:rsidR="00267D1E" w:rsidRPr="007132D5" w:rsidRDefault="00267D1E" w:rsidP="00267D1E">
      <w:pPr>
        <w:pStyle w:val="Bullet1"/>
      </w:pPr>
      <w:r w:rsidRPr="007132D5">
        <w:t>automated fire extinguishers;</w:t>
      </w:r>
    </w:p>
    <w:p w14:paraId="589BA5B3" w14:textId="6C51D4CC" w:rsidR="00267D1E" w:rsidRPr="007132D5" w:rsidRDefault="00267D1E" w:rsidP="00267D1E">
      <w:pPr>
        <w:pStyle w:val="Bullet1"/>
      </w:pPr>
      <w:r>
        <w:t>r</w:t>
      </w:r>
      <w:r w:rsidRPr="007132D5">
        <w:t xml:space="preserve">emote monitoring of site status (power, fuel, temperature, </w:t>
      </w:r>
      <w:r w:rsidR="00AA243C">
        <w:t>site environmental conditions</w:t>
      </w:r>
      <w:r w:rsidRPr="007132D5">
        <w:t xml:space="preserve"> etc.);</w:t>
      </w:r>
    </w:p>
    <w:p w14:paraId="6630BA30" w14:textId="77777777" w:rsidR="00267D1E" w:rsidRPr="007132D5" w:rsidRDefault="00267D1E" w:rsidP="00267D1E">
      <w:pPr>
        <w:pStyle w:val="Bullet1"/>
      </w:pPr>
      <w:r>
        <w:t>r</w:t>
      </w:r>
      <w:r w:rsidRPr="007132D5">
        <w:t>emote monitoring of equipment status.</w:t>
      </w:r>
    </w:p>
    <w:p w14:paraId="7663AE6F" w14:textId="77777777" w:rsidR="00267D1E" w:rsidRPr="00F358E4" w:rsidRDefault="00267D1E" w:rsidP="00E64915">
      <w:pPr>
        <w:pStyle w:val="Heading3"/>
      </w:pPr>
      <w:bookmarkStart w:id="267" w:name="_Toc84167628"/>
      <w:r w:rsidRPr="007132D5">
        <w:t>Marking and Identification</w:t>
      </w:r>
      <w:bookmarkEnd w:id="267"/>
    </w:p>
    <w:p w14:paraId="6927C0D9" w14:textId="1A5D7798" w:rsidR="00267D1E" w:rsidRPr="007132D5" w:rsidRDefault="00267D1E" w:rsidP="00267D1E">
      <w:pPr>
        <w:pStyle w:val="BodyText"/>
        <w:rPr>
          <w:lang w:eastAsia="de-DE"/>
        </w:rPr>
      </w:pPr>
      <w:r>
        <w:rPr>
          <w:lang w:eastAsia="de-DE"/>
        </w:rPr>
        <w:t xml:space="preserve">VTS </w:t>
      </w:r>
      <w:r w:rsidRPr="007132D5">
        <w:rPr>
          <w:lang w:eastAsia="de-DE"/>
        </w:rPr>
        <w:t xml:space="preserve">Equipment should be marked with manufacturer name, type and serial number.  </w:t>
      </w:r>
    </w:p>
    <w:p w14:paraId="351E2DA8" w14:textId="77777777" w:rsidR="00267D1E" w:rsidRPr="007132D5" w:rsidRDefault="00267D1E" w:rsidP="00267D1E">
      <w:pPr>
        <w:pStyle w:val="BodyText"/>
        <w:rPr>
          <w:lang w:eastAsia="de-DE"/>
        </w:rPr>
      </w:pPr>
      <w:r w:rsidRPr="007132D5">
        <w:rPr>
          <w:lang w:eastAsia="de-DE"/>
        </w:rPr>
        <w:t>Legislation may require additional marking or identification, signposts etc.</w:t>
      </w:r>
    </w:p>
    <w:p w14:paraId="3D90EF87" w14:textId="34A9F727" w:rsidR="00267D1E" w:rsidRPr="007132D5" w:rsidRDefault="00267D1E" w:rsidP="00E64915">
      <w:pPr>
        <w:pStyle w:val="Heading3"/>
      </w:pPr>
      <w:bookmarkStart w:id="268" w:name="_Toc62570878"/>
      <w:bookmarkStart w:id="269" w:name="_Toc62571310"/>
      <w:bookmarkStart w:id="270" w:name="_Toc62647702"/>
      <w:bookmarkStart w:id="271" w:name="_Toc62648312"/>
      <w:bookmarkStart w:id="272" w:name="_Toc62570879"/>
      <w:bookmarkStart w:id="273" w:name="_Toc62571311"/>
      <w:bookmarkStart w:id="274" w:name="_Toc62647703"/>
      <w:bookmarkStart w:id="275" w:name="_Toc62648313"/>
      <w:bookmarkStart w:id="276" w:name="_Toc62570880"/>
      <w:bookmarkStart w:id="277" w:name="_Toc62571312"/>
      <w:bookmarkStart w:id="278" w:name="_Toc62647704"/>
      <w:bookmarkStart w:id="279" w:name="_Toc62648314"/>
      <w:bookmarkStart w:id="280" w:name="_Toc84167629"/>
      <w:bookmarkEnd w:id="268"/>
      <w:bookmarkEnd w:id="269"/>
      <w:bookmarkEnd w:id="270"/>
      <w:bookmarkEnd w:id="271"/>
      <w:bookmarkEnd w:id="272"/>
      <w:bookmarkEnd w:id="273"/>
      <w:bookmarkEnd w:id="274"/>
      <w:bookmarkEnd w:id="275"/>
      <w:bookmarkEnd w:id="276"/>
      <w:bookmarkEnd w:id="277"/>
      <w:bookmarkEnd w:id="278"/>
      <w:bookmarkEnd w:id="279"/>
      <w:r w:rsidRPr="007132D5">
        <w:t>Documentation</w:t>
      </w:r>
      <w:bookmarkEnd w:id="280"/>
    </w:p>
    <w:p w14:paraId="7C41E5EE" w14:textId="2A3CB09D" w:rsidR="00267D1E" w:rsidRPr="007132D5" w:rsidRDefault="00267D1E" w:rsidP="00267D1E">
      <w:pPr>
        <w:pStyle w:val="BodyText"/>
        <w:rPr>
          <w:lang w:eastAsia="de-DE"/>
        </w:rPr>
      </w:pPr>
      <w:r w:rsidRPr="007132D5">
        <w:rPr>
          <w:lang w:eastAsia="de-DE"/>
        </w:rPr>
        <w:t xml:space="preserve">The VTS </w:t>
      </w:r>
      <w:r w:rsidR="000A498D">
        <w:rPr>
          <w:lang w:eastAsia="de-DE"/>
        </w:rPr>
        <w:t xml:space="preserve">Provider </w:t>
      </w:r>
      <w:r w:rsidRPr="007132D5">
        <w:rPr>
          <w:lang w:eastAsia="de-DE"/>
        </w:rPr>
        <w:t>should specify deliverable documentation to accompany the VTS equipment.  As a minimum, documentation should include:</w:t>
      </w:r>
    </w:p>
    <w:p w14:paraId="071EDE24" w14:textId="77777777" w:rsidR="00267D1E" w:rsidRPr="007132D5" w:rsidRDefault="00267D1E" w:rsidP="00267D1E">
      <w:pPr>
        <w:pStyle w:val="Bullet1"/>
      </w:pPr>
      <w:r>
        <w:t>o</w:t>
      </w:r>
      <w:r w:rsidRPr="007132D5">
        <w:t>perating instructions;</w:t>
      </w:r>
    </w:p>
    <w:p w14:paraId="463CB629" w14:textId="77777777" w:rsidR="00267D1E" w:rsidRPr="007132D5" w:rsidRDefault="00267D1E" w:rsidP="00267D1E">
      <w:pPr>
        <w:pStyle w:val="Bullet1"/>
      </w:pPr>
      <w:r>
        <w:t>m</w:t>
      </w:r>
      <w:r w:rsidRPr="007132D5">
        <w:t>aintenance instructions (preventive and corrective) inclusive of procedures and spare parts catalogue;</w:t>
      </w:r>
    </w:p>
    <w:p w14:paraId="22252DBF" w14:textId="77777777" w:rsidR="00267D1E" w:rsidRPr="007132D5" w:rsidRDefault="00267D1E" w:rsidP="00267D1E">
      <w:pPr>
        <w:pStyle w:val="Bullet1"/>
      </w:pPr>
      <w:r>
        <w:lastRenderedPageBreak/>
        <w:t>s</w:t>
      </w:r>
      <w:r w:rsidRPr="007132D5">
        <w:t>afety information (e.g. regarding radiation, electrical safety and rotating machinery);</w:t>
      </w:r>
    </w:p>
    <w:p w14:paraId="7F0497B1" w14:textId="777B61D7" w:rsidR="005C1699" w:rsidRPr="007132D5" w:rsidRDefault="00267D1E" w:rsidP="00877E2A">
      <w:pPr>
        <w:pStyle w:val="Bullet1"/>
      </w:pPr>
      <w:r>
        <w:t>c</w:t>
      </w:r>
      <w:r w:rsidRPr="007132D5">
        <w:t>ertificates and permissions as required by law</w:t>
      </w:r>
      <w:r w:rsidR="005C1699">
        <w:t>,</w:t>
      </w:r>
      <w:r w:rsidRPr="007132D5">
        <w:t xml:space="preserve"> </w:t>
      </w:r>
    </w:p>
    <w:p w14:paraId="4419BC6B" w14:textId="77777777" w:rsidR="005C1699" w:rsidRDefault="00267D1E" w:rsidP="00267D1E">
      <w:pPr>
        <w:pStyle w:val="Bullet1"/>
      </w:pPr>
      <w:r>
        <w:t>t</w:t>
      </w:r>
      <w:r w:rsidRPr="007132D5">
        <w:t xml:space="preserve">est procedures, test certificates, </w:t>
      </w:r>
    </w:p>
    <w:p w14:paraId="6FE2CDA9" w14:textId="474C3FCB" w:rsidR="00267D1E" w:rsidRDefault="00267D1E" w:rsidP="00267D1E">
      <w:pPr>
        <w:pStyle w:val="Bullet1"/>
      </w:pPr>
      <w:r w:rsidRPr="007132D5">
        <w:t>'As built' documentation</w:t>
      </w:r>
      <w:r w:rsidR="005C1699">
        <w:t xml:space="preserve"> comprising drawings, equipment configurations, software versions</w:t>
      </w:r>
      <w:r w:rsidRPr="007132D5">
        <w:t>, etc.</w:t>
      </w:r>
    </w:p>
    <w:p w14:paraId="2A94156E" w14:textId="755BF34A" w:rsidR="005C1699" w:rsidRPr="007132D5" w:rsidRDefault="005C1699" w:rsidP="00DC2E31">
      <w:pPr>
        <w:pStyle w:val="Bullet1"/>
        <w:numPr>
          <w:ilvl w:val="0"/>
          <w:numId w:val="0"/>
        </w:numPr>
      </w:pPr>
    </w:p>
    <w:p w14:paraId="2023B0AC" w14:textId="41E36F90" w:rsidR="00267D1E" w:rsidRPr="0016517C" w:rsidRDefault="00267D1E" w:rsidP="00E64915">
      <w:pPr>
        <w:pStyle w:val="Heading3"/>
      </w:pPr>
      <w:bookmarkStart w:id="281" w:name="_Toc62570883"/>
      <w:bookmarkStart w:id="282" w:name="_Toc62571315"/>
      <w:bookmarkStart w:id="283" w:name="_Toc62647707"/>
      <w:bookmarkStart w:id="284" w:name="_Toc62648317"/>
      <w:bookmarkStart w:id="285" w:name="_Toc62570884"/>
      <w:bookmarkStart w:id="286" w:name="_Toc62571316"/>
      <w:bookmarkStart w:id="287" w:name="_Toc62647708"/>
      <w:bookmarkStart w:id="288" w:name="_Toc62648318"/>
      <w:bookmarkStart w:id="289" w:name="_Toc62570885"/>
      <w:bookmarkStart w:id="290" w:name="_Toc62571317"/>
      <w:bookmarkStart w:id="291" w:name="_Toc62647709"/>
      <w:bookmarkStart w:id="292" w:name="_Toc62648319"/>
      <w:bookmarkStart w:id="293" w:name="_MON_1408347482"/>
      <w:bookmarkStart w:id="294" w:name="_Toc62570886"/>
      <w:bookmarkStart w:id="295" w:name="_Toc62571318"/>
      <w:bookmarkStart w:id="296" w:name="_Toc62647710"/>
      <w:bookmarkStart w:id="297" w:name="_Toc62648320"/>
      <w:bookmarkStart w:id="298" w:name="_Toc62570887"/>
      <w:bookmarkStart w:id="299" w:name="_Toc62571319"/>
      <w:bookmarkStart w:id="300" w:name="_Toc62647711"/>
      <w:bookmarkStart w:id="301" w:name="_Toc62648321"/>
      <w:bookmarkStart w:id="302" w:name="_Toc62570888"/>
      <w:bookmarkStart w:id="303" w:name="_Toc62571320"/>
      <w:bookmarkStart w:id="304" w:name="_Toc62647712"/>
      <w:bookmarkStart w:id="305" w:name="_Toc62648322"/>
      <w:bookmarkStart w:id="306" w:name="_Toc62570890"/>
      <w:bookmarkStart w:id="307" w:name="_Toc62571322"/>
      <w:bookmarkStart w:id="308" w:name="_Toc62647714"/>
      <w:bookmarkStart w:id="309" w:name="_Toc62648324"/>
      <w:bookmarkStart w:id="310" w:name="_Toc62570891"/>
      <w:bookmarkStart w:id="311" w:name="_Toc62571323"/>
      <w:bookmarkStart w:id="312" w:name="_Toc62647715"/>
      <w:bookmarkStart w:id="313" w:name="_Toc62648325"/>
      <w:bookmarkStart w:id="314" w:name="_Toc62570892"/>
      <w:bookmarkStart w:id="315" w:name="_Toc62571324"/>
      <w:bookmarkStart w:id="316" w:name="_Toc62647716"/>
      <w:bookmarkStart w:id="317" w:name="_Toc62648326"/>
      <w:bookmarkStart w:id="318" w:name="_Toc62570894"/>
      <w:bookmarkStart w:id="319" w:name="_Toc62571326"/>
      <w:bookmarkStart w:id="320" w:name="_Toc62647718"/>
      <w:bookmarkStart w:id="321" w:name="_Toc62648328"/>
      <w:bookmarkStart w:id="322" w:name="_Toc62570895"/>
      <w:bookmarkStart w:id="323" w:name="_Toc62571327"/>
      <w:bookmarkStart w:id="324" w:name="_Toc62647719"/>
      <w:bookmarkStart w:id="325" w:name="_Toc62648329"/>
      <w:bookmarkStart w:id="326" w:name="_Toc62570896"/>
      <w:bookmarkStart w:id="327" w:name="_Toc62571328"/>
      <w:bookmarkStart w:id="328" w:name="_Toc62647720"/>
      <w:bookmarkStart w:id="329" w:name="_Toc62648330"/>
      <w:bookmarkStart w:id="330" w:name="_Toc62570898"/>
      <w:bookmarkStart w:id="331" w:name="_Toc62571330"/>
      <w:bookmarkStart w:id="332" w:name="_Toc62647722"/>
      <w:bookmarkStart w:id="333" w:name="_Toc62648332"/>
      <w:bookmarkStart w:id="334" w:name="_MON_1408359641"/>
      <w:bookmarkStart w:id="335" w:name="_Toc62570899"/>
      <w:bookmarkStart w:id="336" w:name="_Toc62571331"/>
      <w:bookmarkStart w:id="337" w:name="_Toc62647723"/>
      <w:bookmarkStart w:id="338" w:name="_Toc62648333"/>
      <w:bookmarkStart w:id="339" w:name="_Toc62570900"/>
      <w:bookmarkStart w:id="340" w:name="_Toc62571332"/>
      <w:bookmarkStart w:id="341" w:name="_Toc62647724"/>
      <w:bookmarkStart w:id="342" w:name="_Toc62648334"/>
      <w:bookmarkStart w:id="343" w:name="_Toc62570901"/>
      <w:bookmarkStart w:id="344" w:name="_Toc62571333"/>
      <w:bookmarkStart w:id="345" w:name="_Toc62647725"/>
      <w:bookmarkStart w:id="346" w:name="_Toc62648335"/>
      <w:bookmarkStart w:id="347" w:name="_Toc62570903"/>
      <w:bookmarkStart w:id="348" w:name="_Toc62571335"/>
      <w:bookmarkStart w:id="349" w:name="_Toc62647727"/>
      <w:bookmarkStart w:id="350" w:name="_Toc62648337"/>
      <w:bookmarkStart w:id="351" w:name="_Toc62570904"/>
      <w:bookmarkStart w:id="352" w:name="_Toc62571336"/>
      <w:bookmarkStart w:id="353" w:name="_Toc62647728"/>
      <w:bookmarkStart w:id="354" w:name="_Toc62648338"/>
      <w:bookmarkStart w:id="355" w:name="_Toc62570906"/>
      <w:bookmarkStart w:id="356" w:name="_Toc62571338"/>
      <w:bookmarkStart w:id="357" w:name="_Toc62647730"/>
      <w:bookmarkStart w:id="358" w:name="_Toc62648340"/>
      <w:bookmarkStart w:id="359" w:name="_Toc62570907"/>
      <w:bookmarkStart w:id="360" w:name="_Toc62571339"/>
      <w:bookmarkStart w:id="361" w:name="_Toc62647731"/>
      <w:bookmarkStart w:id="362" w:name="_Toc62648341"/>
      <w:bookmarkStart w:id="363" w:name="_Toc62570908"/>
      <w:bookmarkStart w:id="364" w:name="_Toc62571340"/>
      <w:bookmarkStart w:id="365" w:name="_Toc62647732"/>
      <w:bookmarkStart w:id="366" w:name="_Toc62648342"/>
      <w:bookmarkStart w:id="367" w:name="_Toc62570909"/>
      <w:bookmarkStart w:id="368" w:name="_Toc62571341"/>
      <w:bookmarkStart w:id="369" w:name="_Toc62647733"/>
      <w:bookmarkStart w:id="370" w:name="_Toc62648343"/>
      <w:bookmarkStart w:id="371" w:name="_Toc62570911"/>
      <w:bookmarkStart w:id="372" w:name="_Toc62571343"/>
      <w:bookmarkStart w:id="373" w:name="_Toc62647735"/>
      <w:bookmarkStart w:id="374" w:name="_Toc62648345"/>
      <w:bookmarkStart w:id="375" w:name="_Toc62570912"/>
      <w:bookmarkStart w:id="376" w:name="_Toc62571344"/>
      <w:bookmarkStart w:id="377" w:name="_Toc62647736"/>
      <w:bookmarkStart w:id="378" w:name="_Toc62648346"/>
      <w:bookmarkStart w:id="379" w:name="_Toc62570913"/>
      <w:bookmarkStart w:id="380" w:name="_Toc62571345"/>
      <w:bookmarkStart w:id="381" w:name="_Toc62647737"/>
      <w:bookmarkStart w:id="382" w:name="_Toc62648347"/>
      <w:bookmarkStart w:id="383" w:name="_Toc62570915"/>
      <w:bookmarkStart w:id="384" w:name="_Toc62571347"/>
      <w:bookmarkStart w:id="385" w:name="_Toc62647739"/>
      <w:bookmarkStart w:id="386" w:name="_Toc62648349"/>
      <w:bookmarkStart w:id="387" w:name="_Toc62570916"/>
      <w:bookmarkStart w:id="388" w:name="_Toc62571348"/>
      <w:bookmarkStart w:id="389" w:name="_Toc62647740"/>
      <w:bookmarkStart w:id="390" w:name="_Toc62648350"/>
      <w:bookmarkStart w:id="391" w:name="_Toc62570917"/>
      <w:bookmarkStart w:id="392" w:name="_Toc62571349"/>
      <w:bookmarkStart w:id="393" w:name="_Toc62647741"/>
      <w:bookmarkStart w:id="394" w:name="_Toc62648351"/>
      <w:bookmarkStart w:id="395" w:name="_Toc62570918"/>
      <w:bookmarkStart w:id="396" w:name="_Toc62571350"/>
      <w:bookmarkStart w:id="397" w:name="_Toc62647742"/>
      <w:bookmarkStart w:id="398" w:name="_Toc62648352"/>
      <w:bookmarkStart w:id="399" w:name="_Toc62570920"/>
      <w:bookmarkStart w:id="400" w:name="_Toc62571352"/>
      <w:bookmarkStart w:id="401" w:name="_Toc62647744"/>
      <w:bookmarkStart w:id="402" w:name="_Toc62648354"/>
      <w:bookmarkStart w:id="403" w:name="_Toc62570921"/>
      <w:bookmarkStart w:id="404" w:name="_Toc62571353"/>
      <w:bookmarkStart w:id="405" w:name="_Toc62647745"/>
      <w:bookmarkStart w:id="406" w:name="_Toc62648355"/>
      <w:bookmarkStart w:id="407" w:name="_Toc62570922"/>
      <w:bookmarkStart w:id="408" w:name="_Toc62571354"/>
      <w:bookmarkStart w:id="409" w:name="_Toc62647746"/>
      <w:bookmarkStart w:id="410" w:name="_Toc62648356"/>
      <w:bookmarkStart w:id="411" w:name="_Toc62570923"/>
      <w:bookmarkStart w:id="412" w:name="_Toc62571355"/>
      <w:bookmarkStart w:id="413" w:name="_Toc62647747"/>
      <w:bookmarkStart w:id="414" w:name="_Toc62648357"/>
      <w:bookmarkStart w:id="415" w:name="_Toc62570925"/>
      <w:bookmarkStart w:id="416" w:name="_Toc62571357"/>
      <w:bookmarkStart w:id="417" w:name="_Toc62647749"/>
      <w:bookmarkStart w:id="418" w:name="_Toc62648359"/>
      <w:bookmarkStart w:id="419" w:name="_MON_1408350258"/>
      <w:bookmarkStart w:id="420" w:name="_Toc62570926"/>
      <w:bookmarkStart w:id="421" w:name="_Toc62571358"/>
      <w:bookmarkStart w:id="422" w:name="_Toc62647750"/>
      <w:bookmarkStart w:id="423" w:name="_Toc62648360"/>
      <w:bookmarkStart w:id="424" w:name="_Toc62570927"/>
      <w:bookmarkStart w:id="425" w:name="_Toc62571359"/>
      <w:bookmarkStart w:id="426" w:name="_Toc62647751"/>
      <w:bookmarkStart w:id="427" w:name="_Toc62648361"/>
      <w:bookmarkStart w:id="428" w:name="_Toc62570928"/>
      <w:bookmarkStart w:id="429" w:name="_Toc62571360"/>
      <w:bookmarkStart w:id="430" w:name="_Toc62647752"/>
      <w:bookmarkStart w:id="431" w:name="_Toc62648362"/>
      <w:bookmarkStart w:id="432" w:name="_Toc62570930"/>
      <w:bookmarkStart w:id="433" w:name="_Toc62571362"/>
      <w:bookmarkStart w:id="434" w:name="_Toc62647754"/>
      <w:bookmarkStart w:id="435" w:name="_Toc62648364"/>
      <w:bookmarkStart w:id="436" w:name="_Toc62570931"/>
      <w:bookmarkStart w:id="437" w:name="_Toc62571363"/>
      <w:bookmarkStart w:id="438" w:name="_Toc62647755"/>
      <w:bookmarkStart w:id="439" w:name="_Toc62648365"/>
      <w:bookmarkStart w:id="440" w:name="_Toc62570932"/>
      <w:bookmarkStart w:id="441" w:name="_Toc62571364"/>
      <w:bookmarkStart w:id="442" w:name="_Toc62647756"/>
      <w:bookmarkStart w:id="443" w:name="_Toc62648366"/>
      <w:bookmarkStart w:id="444" w:name="_Toc62570934"/>
      <w:bookmarkStart w:id="445" w:name="_Toc62571366"/>
      <w:bookmarkStart w:id="446" w:name="_Toc62647758"/>
      <w:bookmarkStart w:id="447" w:name="_Toc62648368"/>
      <w:bookmarkStart w:id="448" w:name="_Toc62570935"/>
      <w:bookmarkStart w:id="449" w:name="_Toc62571367"/>
      <w:bookmarkStart w:id="450" w:name="_Toc62647759"/>
      <w:bookmarkStart w:id="451" w:name="_Toc62648369"/>
      <w:bookmarkStart w:id="452" w:name="_Toc62570936"/>
      <w:bookmarkStart w:id="453" w:name="_Toc62571368"/>
      <w:bookmarkStart w:id="454" w:name="_Toc62647760"/>
      <w:bookmarkStart w:id="455" w:name="_Toc62648370"/>
      <w:bookmarkStart w:id="456" w:name="_Toc62570937"/>
      <w:bookmarkStart w:id="457" w:name="_Toc62571369"/>
      <w:bookmarkStart w:id="458" w:name="_Toc62647761"/>
      <w:bookmarkStart w:id="459" w:name="_Toc62648371"/>
      <w:bookmarkStart w:id="460" w:name="_Toc62570938"/>
      <w:bookmarkStart w:id="461" w:name="_Toc62571370"/>
      <w:bookmarkStart w:id="462" w:name="_Toc62647762"/>
      <w:bookmarkStart w:id="463" w:name="_Toc62648372"/>
      <w:bookmarkStart w:id="464" w:name="_Toc62570940"/>
      <w:bookmarkStart w:id="465" w:name="_Toc62571372"/>
      <w:bookmarkStart w:id="466" w:name="_Toc62647764"/>
      <w:bookmarkStart w:id="467" w:name="_Toc62648374"/>
      <w:bookmarkStart w:id="468" w:name="_Toc62570941"/>
      <w:bookmarkStart w:id="469" w:name="_Toc62571373"/>
      <w:bookmarkStart w:id="470" w:name="_Toc62647765"/>
      <w:bookmarkStart w:id="471" w:name="_Toc62648375"/>
      <w:bookmarkStart w:id="472" w:name="_Toc62570942"/>
      <w:bookmarkStart w:id="473" w:name="_Toc62571374"/>
      <w:bookmarkStart w:id="474" w:name="_Toc62647766"/>
      <w:bookmarkStart w:id="475" w:name="_Toc62648376"/>
      <w:bookmarkStart w:id="476" w:name="_Toc62570944"/>
      <w:bookmarkStart w:id="477" w:name="_Toc62571376"/>
      <w:bookmarkStart w:id="478" w:name="_Toc62647768"/>
      <w:bookmarkStart w:id="479" w:name="_Toc62648378"/>
      <w:bookmarkStart w:id="480" w:name="_Toc62570945"/>
      <w:bookmarkStart w:id="481" w:name="_Toc62571377"/>
      <w:bookmarkStart w:id="482" w:name="_Toc62647769"/>
      <w:bookmarkStart w:id="483" w:name="_Toc62648379"/>
      <w:bookmarkStart w:id="484" w:name="_Toc62570946"/>
      <w:bookmarkStart w:id="485" w:name="_Toc62571378"/>
      <w:bookmarkStart w:id="486" w:name="_Toc62647770"/>
      <w:bookmarkStart w:id="487" w:name="_Toc62648380"/>
      <w:bookmarkStart w:id="488" w:name="_Toc62570947"/>
      <w:bookmarkStart w:id="489" w:name="_Toc62571379"/>
      <w:bookmarkStart w:id="490" w:name="_Toc62647771"/>
      <w:bookmarkStart w:id="491" w:name="_Toc62648381"/>
      <w:bookmarkStart w:id="492" w:name="_Toc62570949"/>
      <w:bookmarkStart w:id="493" w:name="_Toc62571381"/>
      <w:bookmarkStart w:id="494" w:name="_Toc62647773"/>
      <w:bookmarkStart w:id="495" w:name="_Toc62648383"/>
      <w:bookmarkStart w:id="496" w:name="_Toc62570950"/>
      <w:bookmarkStart w:id="497" w:name="_Toc62571382"/>
      <w:bookmarkStart w:id="498" w:name="_Toc62647774"/>
      <w:bookmarkStart w:id="499" w:name="_Toc62648384"/>
      <w:bookmarkStart w:id="500" w:name="_Toc62570951"/>
      <w:bookmarkStart w:id="501" w:name="_Toc62571383"/>
      <w:bookmarkStart w:id="502" w:name="_Toc62647775"/>
      <w:bookmarkStart w:id="503" w:name="_Toc62648385"/>
      <w:bookmarkStart w:id="504" w:name="_Toc62570953"/>
      <w:bookmarkStart w:id="505" w:name="_Toc62571385"/>
      <w:bookmarkStart w:id="506" w:name="_Toc62647777"/>
      <w:bookmarkStart w:id="507" w:name="_Toc62648387"/>
      <w:bookmarkStart w:id="508" w:name="_Toc62570954"/>
      <w:bookmarkStart w:id="509" w:name="_Toc62571386"/>
      <w:bookmarkStart w:id="510" w:name="_Toc62647778"/>
      <w:bookmarkStart w:id="511" w:name="_Toc62648388"/>
      <w:bookmarkStart w:id="512" w:name="_Toc62570955"/>
      <w:bookmarkStart w:id="513" w:name="_Toc62571387"/>
      <w:bookmarkStart w:id="514" w:name="_Toc62647779"/>
      <w:bookmarkStart w:id="515" w:name="_Toc62648389"/>
      <w:bookmarkStart w:id="516" w:name="_Toc62570957"/>
      <w:bookmarkStart w:id="517" w:name="_Toc62571389"/>
      <w:bookmarkStart w:id="518" w:name="_Toc62647781"/>
      <w:bookmarkStart w:id="519" w:name="_Toc62648391"/>
      <w:bookmarkStart w:id="520" w:name="_Toc62570958"/>
      <w:bookmarkStart w:id="521" w:name="_Toc62571390"/>
      <w:bookmarkStart w:id="522" w:name="_Toc62647782"/>
      <w:bookmarkStart w:id="523" w:name="_Toc62648392"/>
      <w:bookmarkStart w:id="524" w:name="_Toc62570959"/>
      <w:bookmarkStart w:id="525" w:name="_Toc62571391"/>
      <w:bookmarkStart w:id="526" w:name="_Toc62647783"/>
      <w:bookmarkStart w:id="527" w:name="_Toc62648393"/>
      <w:bookmarkStart w:id="528" w:name="_Toc62570961"/>
      <w:bookmarkStart w:id="529" w:name="_Toc62571393"/>
      <w:bookmarkStart w:id="530" w:name="_Toc62647785"/>
      <w:bookmarkStart w:id="531" w:name="_Toc62648395"/>
      <w:bookmarkStart w:id="532" w:name="_Toc62570962"/>
      <w:bookmarkStart w:id="533" w:name="_Toc62571394"/>
      <w:bookmarkStart w:id="534" w:name="_Toc62647786"/>
      <w:bookmarkStart w:id="535" w:name="_Toc62648396"/>
      <w:bookmarkStart w:id="536" w:name="_Toc62570963"/>
      <w:bookmarkStart w:id="537" w:name="_Toc62571395"/>
      <w:bookmarkStart w:id="538" w:name="_Toc62647787"/>
      <w:bookmarkStart w:id="539" w:name="_Toc62648397"/>
      <w:bookmarkStart w:id="540" w:name="_Toc62570965"/>
      <w:bookmarkStart w:id="541" w:name="_Toc62571397"/>
      <w:bookmarkStart w:id="542" w:name="_Toc62647789"/>
      <w:bookmarkStart w:id="543" w:name="_Toc62648399"/>
      <w:bookmarkStart w:id="544" w:name="_Toc62570966"/>
      <w:bookmarkStart w:id="545" w:name="_Toc62571398"/>
      <w:bookmarkStart w:id="546" w:name="_Toc62647790"/>
      <w:bookmarkStart w:id="547" w:name="_Toc62648400"/>
      <w:bookmarkStart w:id="548" w:name="_Toc62570967"/>
      <w:bookmarkStart w:id="549" w:name="_Toc62571399"/>
      <w:bookmarkStart w:id="550" w:name="_Toc62647791"/>
      <w:bookmarkStart w:id="551" w:name="_Toc62648401"/>
      <w:bookmarkStart w:id="552" w:name="_Toc62570969"/>
      <w:bookmarkStart w:id="553" w:name="_Toc62571401"/>
      <w:bookmarkStart w:id="554" w:name="_Toc62647793"/>
      <w:bookmarkStart w:id="555" w:name="_Toc62648403"/>
      <w:bookmarkStart w:id="556" w:name="_Toc62570970"/>
      <w:bookmarkStart w:id="557" w:name="_Toc62571402"/>
      <w:bookmarkStart w:id="558" w:name="_Toc62647794"/>
      <w:bookmarkStart w:id="559" w:name="_Toc62648404"/>
      <w:bookmarkStart w:id="560" w:name="_Toc62570971"/>
      <w:bookmarkStart w:id="561" w:name="_Toc62571403"/>
      <w:bookmarkStart w:id="562" w:name="_Toc62647795"/>
      <w:bookmarkStart w:id="563" w:name="_Toc62648405"/>
      <w:bookmarkStart w:id="564" w:name="_Toc62570973"/>
      <w:bookmarkStart w:id="565" w:name="_Toc62571405"/>
      <w:bookmarkStart w:id="566" w:name="_Toc62647797"/>
      <w:bookmarkStart w:id="567" w:name="_Toc62648407"/>
      <w:bookmarkStart w:id="568" w:name="_Toc83660609"/>
      <w:bookmarkStart w:id="569" w:name="_Toc62570974"/>
      <w:bookmarkStart w:id="570" w:name="_Toc62571406"/>
      <w:bookmarkStart w:id="571" w:name="_Toc62647798"/>
      <w:bookmarkStart w:id="572" w:name="_Toc62648408"/>
      <w:bookmarkStart w:id="573" w:name="_Toc8416763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16517C">
        <w:t>Equipment Standards and Approvals</w:t>
      </w:r>
      <w:bookmarkEnd w:id="573"/>
    </w:p>
    <w:p w14:paraId="143D7354" w14:textId="25A5CE44" w:rsidR="00267D1E" w:rsidRDefault="00267D1E" w:rsidP="00267D1E">
      <w:pPr>
        <w:pStyle w:val="BodyText"/>
        <w:rPr>
          <w:lang w:eastAsia="de-DE"/>
        </w:rPr>
      </w:pPr>
      <w:r w:rsidRPr="007132D5">
        <w:rPr>
          <w:lang w:eastAsia="de-DE"/>
        </w:rPr>
        <w:t xml:space="preserve">Legal requirements for equipment </w:t>
      </w:r>
      <w:r>
        <w:rPr>
          <w:lang w:eastAsia="de-DE"/>
        </w:rPr>
        <w:t xml:space="preserve">standards and </w:t>
      </w:r>
      <w:r w:rsidRPr="007132D5">
        <w:rPr>
          <w:lang w:eastAsia="de-DE"/>
        </w:rPr>
        <w:t>approval (or statements of conformity) vary from country to country</w:t>
      </w:r>
      <w:r>
        <w:rPr>
          <w:lang w:eastAsia="de-DE"/>
        </w:rPr>
        <w:t>.  I</w:t>
      </w:r>
      <w:r w:rsidRPr="007132D5">
        <w:rPr>
          <w:lang w:eastAsia="de-DE"/>
        </w:rPr>
        <w:t xml:space="preserve">t is the responsibility of the VTS </w:t>
      </w:r>
      <w:r w:rsidR="000A498D">
        <w:rPr>
          <w:lang w:eastAsia="de-DE"/>
        </w:rPr>
        <w:t xml:space="preserve">Provider </w:t>
      </w:r>
      <w:r w:rsidRPr="007132D5">
        <w:rPr>
          <w:lang w:eastAsia="de-DE"/>
        </w:rPr>
        <w:t>to ensure compliance</w:t>
      </w:r>
      <w:r>
        <w:rPr>
          <w:lang w:eastAsia="de-DE"/>
        </w:rPr>
        <w:t xml:space="preserve"> to</w:t>
      </w:r>
      <w:r w:rsidRPr="007132D5">
        <w:rPr>
          <w:lang w:eastAsia="de-DE"/>
        </w:rPr>
        <w:t xml:space="preserve"> local, regional and international standards.  The VTS </w:t>
      </w:r>
      <w:r w:rsidR="000A498D">
        <w:rPr>
          <w:lang w:eastAsia="de-DE"/>
        </w:rPr>
        <w:t xml:space="preserve">Provider </w:t>
      </w:r>
      <w:r w:rsidRPr="007132D5">
        <w:rPr>
          <w:lang w:eastAsia="de-DE"/>
        </w:rPr>
        <w:t xml:space="preserve">should </w:t>
      </w:r>
      <w:r>
        <w:rPr>
          <w:lang w:eastAsia="de-DE"/>
        </w:rPr>
        <w:t>state any</w:t>
      </w:r>
      <w:r w:rsidRPr="007132D5">
        <w:rPr>
          <w:lang w:eastAsia="de-DE"/>
        </w:rPr>
        <w:t xml:space="preserve"> applicable standards as part of the acquisition process.</w:t>
      </w:r>
    </w:p>
    <w:p w14:paraId="147E23E0" w14:textId="77777777" w:rsidR="00267D1E" w:rsidRDefault="00267D1E" w:rsidP="00267D1E">
      <w:pPr>
        <w:pStyle w:val="BodyText"/>
        <w:rPr>
          <w:lang w:eastAsia="de-DE"/>
        </w:rPr>
      </w:pPr>
      <w:r>
        <w:rPr>
          <w:lang w:eastAsia="de-DE"/>
        </w:rPr>
        <w:t>Typical standards and approvals may include the following (Note.  This is not a complete list and VTS Authorities should ensure that all appropriate standards and approvals for their VTS area have been considered):</w:t>
      </w:r>
    </w:p>
    <w:p w14:paraId="4633115B" w14:textId="77777777" w:rsidR="00267D1E" w:rsidRDefault="00267D1E" w:rsidP="00DC2E31">
      <w:pPr>
        <w:pStyle w:val="BodyText"/>
        <w:numPr>
          <w:ilvl w:val="0"/>
          <w:numId w:val="69"/>
        </w:numPr>
        <w:rPr>
          <w:lang w:eastAsia="de-DE"/>
        </w:rPr>
      </w:pPr>
      <w:r>
        <w:rPr>
          <w:lang w:eastAsia="de-DE"/>
        </w:rPr>
        <w:t>Electrical Safety</w:t>
      </w:r>
    </w:p>
    <w:p w14:paraId="302DA6C0" w14:textId="77777777" w:rsidR="00267D1E" w:rsidRDefault="00267D1E" w:rsidP="00DC2E31">
      <w:pPr>
        <w:pStyle w:val="BodyText"/>
        <w:numPr>
          <w:ilvl w:val="0"/>
          <w:numId w:val="69"/>
        </w:numPr>
        <w:rPr>
          <w:lang w:eastAsia="de-DE"/>
        </w:rPr>
      </w:pPr>
      <w:r>
        <w:rPr>
          <w:lang w:eastAsia="de-DE"/>
        </w:rPr>
        <w:t>Mechanical Safety</w:t>
      </w:r>
    </w:p>
    <w:p w14:paraId="6262F3A8" w14:textId="77777777" w:rsidR="00267D1E" w:rsidRDefault="00267D1E" w:rsidP="00DC2E31">
      <w:pPr>
        <w:pStyle w:val="BodyText"/>
        <w:numPr>
          <w:ilvl w:val="0"/>
          <w:numId w:val="69"/>
        </w:numPr>
        <w:rPr>
          <w:lang w:eastAsia="de-DE"/>
        </w:rPr>
      </w:pPr>
      <w:r>
        <w:rPr>
          <w:lang w:eastAsia="de-DE"/>
        </w:rPr>
        <w:t>Radiation Safety</w:t>
      </w:r>
    </w:p>
    <w:p w14:paraId="092A610E" w14:textId="77777777" w:rsidR="00267D1E" w:rsidRDefault="00267D1E" w:rsidP="00DC2E31">
      <w:pPr>
        <w:pStyle w:val="BodyText"/>
        <w:numPr>
          <w:ilvl w:val="0"/>
          <w:numId w:val="69"/>
        </w:numPr>
        <w:rPr>
          <w:lang w:eastAsia="de-DE"/>
        </w:rPr>
      </w:pPr>
      <w:r>
        <w:rPr>
          <w:lang w:eastAsia="de-DE"/>
        </w:rPr>
        <w:t>Electromagnetic Compatibility</w:t>
      </w:r>
    </w:p>
    <w:p w14:paraId="39DA1494" w14:textId="77777777" w:rsidR="00267D1E" w:rsidRDefault="00267D1E" w:rsidP="00DC2E31">
      <w:pPr>
        <w:pStyle w:val="BodyText"/>
        <w:numPr>
          <w:ilvl w:val="0"/>
          <w:numId w:val="69"/>
        </w:numPr>
        <w:rPr>
          <w:lang w:eastAsia="de-DE"/>
        </w:rPr>
      </w:pPr>
      <w:r>
        <w:rPr>
          <w:lang w:eastAsia="de-DE"/>
        </w:rPr>
        <w:t>Radio Spectrum licensing</w:t>
      </w:r>
    </w:p>
    <w:p w14:paraId="7E5437F8" w14:textId="6691169B" w:rsidR="00267D1E" w:rsidRDefault="00267D1E">
      <w:pPr>
        <w:pStyle w:val="BodyText"/>
        <w:numPr>
          <w:ilvl w:val="0"/>
          <w:numId w:val="69"/>
        </w:numPr>
        <w:tabs>
          <w:tab w:val="left" w:pos="1894"/>
        </w:tabs>
        <w:rPr>
          <w:lang w:eastAsia="de-DE"/>
        </w:rPr>
      </w:pPr>
      <w:r>
        <w:rPr>
          <w:lang w:eastAsia="de-DE"/>
        </w:rPr>
        <w:t>Hazardous / Chemical Substances</w:t>
      </w:r>
    </w:p>
    <w:p w14:paraId="44E5215D" w14:textId="77777777" w:rsidR="00257B14" w:rsidRPr="007132D5" w:rsidRDefault="00257B14" w:rsidP="00DC2E31">
      <w:pPr>
        <w:pStyle w:val="BodyText"/>
        <w:tabs>
          <w:tab w:val="left" w:pos="1894"/>
        </w:tabs>
        <w:rPr>
          <w:lang w:eastAsia="de-DE"/>
        </w:rPr>
      </w:pPr>
    </w:p>
    <w:p w14:paraId="6A614F33" w14:textId="77777777" w:rsidR="00CB7A04" w:rsidRPr="00F55AD7" w:rsidRDefault="00CB7A04" w:rsidP="00CB7A04">
      <w:pPr>
        <w:pStyle w:val="Heading1"/>
        <w:rPr>
          <w:caps w:val="0"/>
        </w:rPr>
      </w:pPr>
      <w:bookmarkStart w:id="574" w:name="_Toc57464089"/>
      <w:bookmarkStart w:id="575" w:name="_Toc84167631"/>
      <w:r w:rsidRPr="00F55AD7">
        <w:rPr>
          <w:caps w:val="0"/>
        </w:rPr>
        <w:t>DEFINITIONS</w:t>
      </w:r>
      <w:bookmarkEnd w:id="574"/>
      <w:bookmarkEnd w:id="575"/>
    </w:p>
    <w:p w14:paraId="32283C02" w14:textId="77777777" w:rsidR="00CB7A04" w:rsidRPr="00F55AD7" w:rsidRDefault="00CB7A04" w:rsidP="00CB7A04">
      <w:pPr>
        <w:pStyle w:val="Heading1separationline"/>
      </w:pPr>
    </w:p>
    <w:p w14:paraId="4C92E275" w14:textId="77777777" w:rsidR="00CB7A04" w:rsidRDefault="00CB7A04" w:rsidP="00CB7A04">
      <w:pPr>
        <w:pStyle w:val="BodyText"/>
      </w:pPr>
      <w:r w:rsidRPr="00C843AC">
        <w:rPr>
          <w:rStyle w:val="BodyTextChar"/>
        </w:rPr>
        <w:t xml:space="preserve">The definitions of terms used in this Guideline can be found in the International Dictionary of Marine Aids to Navigation (IALA Dictionary) at </w:t>
      </w:r>
      <w:hyperlink r:id="rId30"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3A067227" w14:textId="77777777" w:rsidR="00CB7A04" w:rsidRDefault="00CB7A04" w:rsidP="00CB7A04">
      <w:pPr>
        <w:pStyle w:val="Heading1"/>
        <w:rPr>
          <w:caps w:val="0"/>
        </w:rPr>
      </w:pPr>
      <w:bookmarkStart w:id="576" w:name="_Toc57464090"/>
      <w:bookmarkStart w:id="577" w:name="_Toc84167632"/>
      <w:r w:rsidRPr="00F55AD7">
        <w:rPr>
          <w:caps w:val="0"/>
        </w:rPr>
        <w:t>ACRONYMS</w:t>
      </w:r>
      <w:bookmarkEnd w:id="576"/>
      <w:bookmarkEnd w:id="577"/>
    </w:p>
    <w:p w14:paraId="24561F3B" w14:textId="77777777" w:rsidR="00CB7A04" w:rsidRDefault="00CB7A04" w:rsidP="00CB7A04">
      <w:pPr>
        <w:pStyle w:val="Heading1separationline"/>
      </w:pPr>
    </w:p>
    <w:p w14:paraId="16F8E4D7" w14:textId="77777777" w:rsidR="00CB7A04" w:rsidRDefault="00CB7A04" w:rsidP="00CB7A04">
      <w:pPr>
        <w:pStyle w:val="Acronym"/>
      </w:pPr>
      <w:r>
        <w:t>º</w:t>
      </w:r>
      <w:r>
        <w:tab/>
        <w:t>Degree</w:t>
      </w:r>
    </w:p>
    <w:p w14:paraId="656FCDBE" w14:textId="77777777" w:rsidR="00CB7A04" w:rsidRDefault="00CB7A04" w:rsidP="00CB7A04">
      <w:pPr>
        <w:pStyle w:val="Acronym"/>
      </w:pPr>
      <w:r>
        <w:t></w:t>
      </w:r>
      <w:r>
        <w:tab/>
        <w:t>Plus or minus</w:t>
      </w:r>
    </w:p>
    <w:p w14:paraId="0D34D05D" w14:textId="77777777" w:rsidR="00CB7A04" w:rsidRDefault="00CB7A04" w:rsidP="00CB7A04">
      <w:pPr>
        <w:pStyle w:val="Acronym"/>
      </w:pPr>
      <w:r>
        <w:t>&gt;</w:t>
      </w:r>
      <w:r>
        <w:tab/>
        <w:t>Greater than</w:t>
      </w:r>
    </w:p>
    <w:p w14:paraId="3E2A2733" w14:textId="77777777" w:rsidR="00CB7A04" w:rsidRDefault="00CB7A04" w:rsidP="00CB7A04">
      <w:pPr>
        <w:pStyle w:val="Acronym"/>
      </w:pPr>
      <w:r>
        <w:t>≤</w:t>
      </w:r>
      <w:r>
        <w:tab/>
        <w:t>Less than or equal to</w:t>
      </w:r>
    </w:p>
    <w:p w14:paraId="722E97D5" w14:textId="77777777" w:rsidR="00CB7A04" w:rsidRDefault="00CB7A04" w:rsidP="00CB7A04">
      <w:pPr>
        <w:pStyle w:val="Acronym"/>
      </w:pPr>
      <w:r>
        <w:t>≥</w:t>
      </w:r>
      <w:r>
        <w:tab/>
        <w:t>Greater than or equal to</w:t>
      </w:r>
    </w:p>
    <w:p w14:paraId="0083AB16" w14:textId="77777777" w:rsidR="00CB7A04" w:rsidRDefault="00CB7A04" w:rsidP="00CB7A04">
      <w:pPr>
        <w:pStyle w:val="Acronym"/>
      </w:pPr>
      <w:r>
        <w:t>%</w:t>
      </w:r>
      <w:r>
        <w:tab/>
        <w:t>percent</w:t>
      </w:r>
    </w:p>
    <w:p w14:paraId="56472343" w14:textId="77777777" w:rsidR="00CB7A04" w:rsidRDefault="00CB7A04" w:rsidP="00CB7A04">
      <w:pPr>
        <w:pStyle w:val="Acronym"/>
      </w:pPr>
      <w:r>
        <w:t>µs</w:t>
      </w:r>
      <w:r>
        <w:tab/>
        <w:t>microsecond</w:t>
      </w:r>
    </w:p>
    <w:p w14:paraId="0220AAFE" w14:textId="77777777" w:rsidR="00CB7A04" w:rsidRDefault="00CB7A04" w:rsidP="00CB7A04">
      <w:pPr>
        <w:pStyle w:val="Acronym"/>
      </w:pPr>
      <w:r>
        <w:t>AIS</w:t>
      </w:r>
      <w:r>
        <w:tab/>
        <w:t>Automatic Identification System</w:t>
      </w:r>
    </w:p>
    <w:p w14:paraId="3A4C958F" w14:textId="77777777" w:rsidR="00CB7A04" w:rsidRDefault="00CB7A04" w:rsidP="00CB7A04">
      <w:pPr>
        <w:pStyle w:val="Acronym"/>
      </w:pPr>
      <w:r>
        <w:t>AREPS</w:t>
      </w:r>
      <w:r>
        <w:tab/>
        <w:t>Advanced Refractive Effects Prediction System</w:t>
      </w:r>
    </w:p>
    <w:p w14:paraId="27126D23" w14:textId="77777777" w:rsidR="00CB7A04" w:rsidRDefault="00CB7A04" w:rsidP="00CB7A04">
      <w:pPr>
        <w:pStyle w:val="Acronym"/>
      </w:pPr>
      <w:r>
        <w:t>ASL</w:t>
      </w:r>
      <w:r>
        <w:tab/>
        <w:t>Above Sea Level</w:t>
      </w:r>
    </w:p>
    <w:p w14:paraId="08F1AE8F" w14:textId="77777777" w:rsidR="00CB7A04" w:rsidRDefault="00CB7A04" w:rsidP="00CB7A04">
      <w:pPr>
        <w:pStyle w:val="Acronym"/>
      </w:pPr>
      <w:r>
        <w:t>AtoN</w:t>
      </w:r>
      <w:r>
        <w:tab/>
        <w:t>Aid(s) to Navigation</w:t>
      </w:r>
    </w:p>
    <w:p w14:paraId="3AC26B6E" w14:textId="77777777" w:rsidR="00CB7A04" w:rsidRDefault="00CB7A04" w:rsidP="00CB7A04">
      <w:pPr>
        <w:pStyle w:val="Acronym"/>
      </w:pPr>
      <w:r>
        <w:t>BITE</w:t>
      </w:r>
      <w:r>
        <w:tab/>
        <w:t>Built In Test Equipment</w:t>
      </w:r>
    </w:p>
    <w:p w14:paraId="4FA03FBD" w14:textId="77777777" w:rsidR="00CB7A04" w:rsidRDefault="00CB7A04" w:rsidP="00CB7A04">
      <w:pPr>
        <w:pStyle w:val="Acronym"/>
      </w:pPr>
      <w:r>
        <w:t>BoM</w:t>
      </w:r>
      <w:r>
        <w:tab/>
        <w:t>Bureau of Meteorology (Australia)</w:t>
      </w:r>
    </w:p>
    <w:p w14:paraId="51BA1B43" w14:textId="77777777" w:rsidR="00CB7A04" w:rsidRDefault="00CB7A04" w:rsidP="00CB7A04">
      <w:pPr>
        <w:pStyle w:val="Acronym"/>
      </w:pPr>
      <w:r>
        <w:t>C</w:t>
      </w:r>
      <w:r>
        <w:tab/>
        <w:t>Celsius</w:t>
      </w:r>
    </w:p>
    <w:p w14:paraId="6BB4BEDE" w14:textId="77777777" w:rsidR="00CB7A04" w:rsidRDefault="00CB7A04" w:rsidP="00CB7A04">
      <w:pPr>
        <w:pStyle w:val="Acronym"/>
      </w:pPr>
      <w:r>
        <w:lastRenderedPageBreak/>
        <w:t>CARPET</w:t>
      </w:r>
      <w:r>
        <w:tab/>
        <w:t>Computer Aided Radar Performance Evaluation Tool</w:t>
      </w:r>
    </w:p>
    <w:p w14:paraId="100B2936" w14:textId="77777777" w:rsidR="00CB7A04" w:rsidRDefault="00CB7A04" w:rsidP="00CB7A04">
      <w:pPr>
        <w:pStyle w:val="Acronym"/>
      </w:pPr>
      <w:r>
        <w:t>CCTV</w:t>
      </w:r>
      <w:r>
        <w:tab/>
        <w:t>Closed-Circuit Television</w:t>
      </w:r>
    </w:p>
    <w:p w14:paraId="1738B916" w14:textId="77777777" w:rsidR="00CB7A04" w:rsidRDefault="00CB7A04" w:rsidP="00CB7A04">
      <w:pPr>
        <w:pStyle w:val="Acronym"/>
      </w:pPr>
      <w:r>
        <w:t>CE</w:t>
      </w:r>
      <w:r>
        <w:tab/>
        <w:t>Conformité Européenne</w:t>
      </w:r>
    </w:p>
    <w:p w14:paraId="76214ADE" w14:textId="77777777" w:rsidR="00CB7A04" w:rsidRDefault="00CB7A04" w:rsidP="00CB7A04">
      <w:pPr>
        <w:pStyle w:val="Acronym"/>
      </w:pPr>
      <w:r>
        <w:t>CHC</w:t>
      </w:r>
      <w:r>
        <w:tab/>
        <w:t>Canadian Hurricane Centre</w:t>
      </w:r>
    </w:p>
    <w:p w14:paraId="76422A98" w14:textId="77777777" w:rsidR="00CB7A04" w:rsidRDefault="00CB7A04" w:rsidP="00CB7A04">
      <w:pPr>
        <w:pStyle w:val="Acronym"/>
      </w:pPr>
      <w:r>
        <w:t>Circ.</w:t>
      </w:r>
      <w:r>
        <w:tab/>
        <w:t>Circular (IMO)</w:t>
      </w:r>
    </w:p>
    <w:p w14:paraId="63690479" w14:textId="77777777" w:rsidR="00CB7A04" w:rsidRDefault="00CB7A04" w:rsidP="00CB7A04">
      <w:pPr>
        <w:pStyle w:val="Acronym"/>
      </w:pPr>
      <w:r>
        <w:t>COG</w:t>
      </w:r>
      <w:r>
        <w:tab/>
        <w:t>Course over Ground</w:t>
      </w:r>
    </w:p>
    <w:p w14:paraId="4EDD8E84" w14:textId="77777777" w:rsidR="00CB7A04" w:rsidRDefault="00CB7A04" w:rsidP="00CB7A04">
      <w:pPr>
        <w:pStyle w:val="Acronym"/>
      </w:pPr>
      <w:r>
        <w:t>COSPAS</w:t>
      </w:r>
      <w:r>
        <w:tab/>
        <w:t>Cosmicheskaya Sistema Poiska Avariynyh Sudov (Russian; Space System for the Search of Vessels in Distress</w:t>
      </w:r>
    </w:p>
    <w:p w14:paraId="24B141C2" w14:textId="77777777" w:rsidR="00CB7A04" w:rsidRDefault="00CB7A04" w:rsidP="00CB7A04">
      <w:pPr>
        <w:pStyle w:val="Acronym"/>
      </w:pPr>
      <w:r>
        <w:t>COSPAS/SARSAT</w:t>
      </w:r>
      <w:r>
        <w:tab/>
        <w:t>Search and Rescue Satellite-Aided Tracking</w:t>
      </w:r>
    </w:p>
    <w:p w14:paraId="3F348738" w14:textId="77777777" w:rsidR="00CB7A04" w:rsidRDefault="00CB7A04" w:rsidP="00CB7A04">
      <w:pPr>
        <w:pStyle w:val="Acronym"/>
      </w:pPr>
      <w:r>
        <w:t>CPA</w:t>
      </w:r>
      <w:r>
        <w:tab/>
        <w:t>Closest Point of Approach</w:t>
      </w:r>
    </w:p>
    <w:p w14:paraId="5D343DB8" w14:textId="77777777" w:rsidR="00CB7A04" w:rsidRDefault="00CB7A04" w:rsidP="00CB7A04">
      <w:pPr>
        <w:pStyle w:val="Acronym"/>
      </w:pPr>
      <w:r>
        <w:t>CPHC</w:t>
      </w:r>
      <w:r>
        <w:tab/>
        <w:t>Central Pacific Hurricane Centre</w:t>
      </w:r>
    </w:p>
    <w:p w14:paraId="38309589" w14:textId="77777777" w:rsidR="00CB7A04" w:rsidRDefault="00CB7A04" w:rsidP="00CB7A04">
      <w:pPr>
        <w:pStyle w:val="Acronym"/>
      </w:pPr>
      <w:r>
        <w:t>CS</w:t>
      </w:r>
      <w:r>
        <w:tab/>
        <w:t>Coastal Surveillance</w:t>
      </w:r>
    </w:p>
    <w:p w14:paraId="3AE56C81" w14:textId="77777777" w:rsidR="00CB7A04" w:rsidRDefault="00CB7A04" w:rsidP="00CB7A04">
      <w:pPr>
        <w:pStyle w:val="Acronym"/>
      </w:pPr>
      <w:r>
        <w:t>CW</w:t>
      </w:r>
      <w:r>
        <w:tab/>
        <w:t>Continuous Wave</w:t>
      </w:r>
    </w:p>
    <w:p w14:paraId="0E807280" w14:textId="77777777" w:rsidR="00CB7A04" w:rsidRDefault="00CB7A04" w:rsidP="00CB7A04">
      <w:pPr>
        <w:pStyle w:val="Acronym"/>
      </w:pPr>
      <w:r>
        <w:t>dB</w:t>
      </w:r>
      <w:r>
        <w:tab/>
        <w:t>decibel</w:t>
      </w:r>
    </w:p>
    <w:p w14:paraId="70B53F9C" w14:textId="77777777" w:rsidR="00CB7A04" w:rsidRDefault="00CB7A04" w:rsidP="00CB7A04">
      <w:pPr>
        <w:pStyle w:val="Acronym"/>
      </w:pPr>
      <w:r>
        <w:t>dB(A)</w:t>
      </w:r>
      <w:r>
        <w:tab/>
        <w:t>A-weighted decibel</w:t>
      </w:r>
    </w:p>
    <w:p w14:paraId="74563CD4" w14:textId="77777777" w:rsidR="00CB7A04" w:rsidRDefault="00CB7A04" w:rsidP="00CB7A04">
      <w:pPr>
        <w:pStyle w:val="Acronym"/>
      </w:pPr>
      <w:r>
        <w:t>dBi</w:t>
      </w:r>
      <w:r>
        <w:tab/>
        <w:t>decibel isotropic</w:t>
      </w:r>
    </w:p>
    <w:p w14:paraId="2B688648" w14:textId="77777777" w:rsidR="00CB7A04" w:rsidRDefault="00CB7A04" w:rsidP="00CB7A04">
      <w:pPr>
        <w:pStyle w:val="Acronym"/>
      </w:pPr>
      <w:r>
        <w:t>DF</w:t>
      </w:r>
      <w:r>
        <w:tab/>
        <w:t>Direction Finder</w:t>
      </w:r>
    </w:p>
    <w:p w14:paraId="63F435F8" w14:textId="77777777" w:rsidR="00CB7A04" w:rsidRDefault="00CB7A04" w:rsidP="00CB7A04">
      <w:pPr>
        <w:pStyle w:val="Acronym"/>
      </w:pPr>
      <w:r>
        <w:t>DSC</w:t>
      </w:r>
      <w:r>
        <w:tab/>
        <w:t>Digital Selective Calling</w:t>
      </w:r>
    </w:p>
    <w:p w14:paraId="2AC765AE" w14:textId="77777777" w:rsidR="00CB7A04" w:rsidRDefault="00CB7A04" w:rsidP="00CB7A04">
      <w:pPr>
        <w:pStyle w:val="Acronym"/>
      </w:pPr>
      <w:r>
        <w:t>DSF</w:t>
      </w:r>
      <w:r>
        <w:tab/>
        <w:t>Decision Support Function</w:t>
      </w:r>
    </w:p>
    <w:p w14:paraId="3E947DFB" w14:textId="77777777" w:rsidR="00CB7A04" w:rsidRDefault="00CB7A04" w:rsidP="00CB7A04">
      <w:pPr>
        <w:pStyle w:val="Acronym"/>
      </w:pPr>
      <w:r>
        <w:t>DST</w:t>
      </w:r>
      <w:r>
        <w:tab/>
        <w:t>Decision Support Tool</w:t>
      </w:r>
    </w:p>
    <w:p w14:paraId="61B1E1BF" w14:textId="77777777" w:rsidR="00CB7A04" w:rsidRDefault="00CB7A04" w:rsidP="00CB7A04">
      <w:pPr>
        <w:pStyle w:val="Acronym"/>
      </w:pPr>
      <w:r>
        <w:t>D-GNSS</w:t>
      </w:r>
      <w:r>
        <w:tab/>
        <w:t>Differential GNSS</w:t>
      </w:r>
    </w:p>
    <w:p w14:paraId="002E34E2" w14:textId="77777777" w:rsidR="00CB7A04" w:rsidRDefault="00CB7A04" w:rsidP="00CB7A04">
      <w:pPr>
        <w:pStyle w:val="Acronym"/>
      </w:pPr>
      <w:r>
        <w:t>EC</w:t>
      </w:r>
      <w:r>
        <w:tab/>
        <w:t>European Commission</w:t>
      </w:r>
    </w:p>
    <w:p w14:paraId="07AF6313" w14:textId="77777777" w:rsidR="00CB7A04" w:rsidRDefault="00CB7A04" w:rsidP="00CB7A04">
      <w:pPr>
        <w:pStyle w:val="Acronym"/>
      </w:pPr>
      <w:r>
        <w:t>ECC</w:t>
      </w:r>
      <w:r>
        <w:tab/>
        <w:t>Electronic Communications Committee</w:t>
      </w:r>
    </w:p>
    <w:p w14:paraId="6E788061" w14:textId="77777777" w:rsidR="00CB7A04" w:rsidRDefault="00CB7A04" w:rsidP="00CB7A04">
      <w:pPr>
        <w:pStyle w:val="Acronym"/>
      </w:pPr>
      <w:r>
        <w:t>ECDIS</w:t>
      </w:r>
      <w:r>
        <w:tab/>
        <w:t>Electronic Chart Display and Information System</w:t>
      </w:r>
    </w:p>
    <w:p w14:paraId="1FE20576" w14:textId="77777777" w:rsidR="00CB7A04" w:rsidRDefault="00CB7A04" w:rsidP="00CB7A04">
      <w:pPr>
        <w:pStyle w:val="Acronym"/>
      </w:pPr>
      <w:r>
        <w:t>ECS</w:t>
      </w:r>
      <w:r>
        <w:tab/>
        <w:t>Electronic Chart System</w:t>
      </w:r>
    </w:p>
    <w:p w14:paraId="3CF850B7" w14:textId="77777777" w:rsidR="00CB7A04" w:rsidRDefault="00CB7A04" w:rsidP="00CB7A04">
      <w:pPr>
        <w:pStyle w:val="Acronym"/>
      </w:pPr>
      <w:r>
        <w:t>EIA</w:t>
      </w:r>
      <w:r>
        <w:tab/>
        <w:t>Electronics Industry Association</w:t>
      </w:r>
    </w:p>
    <w:p w14:paraId="1D3D55F3" w14:textId="77777777" w:rsidR="00CB7A04" w:rsidRDefault="00CB7A04" w:rsidP="00CB7A04">
      <w:pPr>
        <w:pStyle w:val="Acronym"/>
      </w:pPr>
      <w:r>
        <w:t>ELT</w:t>
      </w:r>
      <w:r>
        <w:tab/>
        <w:t>Emergency Location Transmitter</w:t>
      </w:r>
    </w:p>
    <w:p w14:paraId="5516FA1B" w14:textId="77777777" w:rsidR="00CB7A04" w:rsidRDefault="00CB7A04" w:rsidP="00CB7A04">
      <w:pPr>
        <w:pStyle w:val="Acronym"/>
      </w:pPr>
      <w:r>
        <w:t>EMC</w:t>
      </w:r>
      <w:r>
        <w:tab/>
        <w:t>Electromagnetic Compatibility</w:t>
      </w:r>
    </w:p>
    <w:p w14:paraId="6D85CBCD" w14:textId="77777777" w:rsidR="00CB7A04" w:rsidRDefault="00CB7A04" w:rsidP="00CB7A04">
      <w:pPr>
        <w:pStyle w:val="Acronym"/>
      </w:pPr>
      <w:r>
        <w:t>EMF</w:t>
      </w:r>
      <w:r>
        <w:tab/>
        <w:t>ElectroMagnetic Force (EU Directive)</w:t>
      </w:r>
    </w:p>
    <w:p w14:paraId="40E86A30" w14:textId="77777777" w:rsidR="00CB7A04" w:rsidRDefault="00CB7A04" w:rsidP="00CB7A04">
      <w:pPr>
        <w:pStyle w:val="Acronym"/>
      </w:pPr>
      <w:r>
        <w:t>EMI</w:t>
      </w:r>
      <w:r>
        <w:tab/>
        <w:t>Electromagnetic Interference</w:t>
      </w:r>
    </w:p>
    <w:p w14:paraId="2F3E90E0" w14:textId="77777777" w:rsidR="00CB7A04" w:rsidRDefault="00CB7A04" w:rsidP="00CB7A04">
      <w:pPr>
        <w:pStyle w:val="Acronym"/>
      </w:pPr>
      <w:r>
        <w:t>ENC</w:t>
      </w:r>
      <w:r>
        <w:tab/>
        <w:t>Electronic Navigation Chart</w:t>
      </w:r>
    </w:p>
    <w:p w14:paraId="0E48A843" w14:textId="77777777" w:rsidR="00CB7A04" w:rsidRDefault="00CB7A04" w:rsidP="00CB7A04">
      <w:pPr>
        <w:pStyle w:val="Acronym"/>
      </w:pPr>
      <w:r>
        <w:t>EO</w:t>
      </w:r>
      <w:r>
        <w:tab/>
        <w:t>Electro-Optical</w:t>
      </w:r>
    </w:p>
    <w:p w14:paraId="146BBF60" w14:textId="77777777" w:rsidR="00CB7A04" w:rsidRDefault="00CB7A04" w:rsidP="00CB7A04">
      <w:pPr>
        <w:pStyle w:val="Acronym"/>
      </w:pPr>
      <w:r>
        <w:t>EOS</w:t>
      </w:r>
      <w:r>
        <w:tab/>
        <w:t>Electro-Optical Sensor</w:t>
      </w:r>
    </w:p>
    <w:p w14:paraId="04997FB9" w14:textId="77777777" w:rsidR="00CB7A04" w:rsidRDefault="00CB7A04" w:rsidP="00CB7A04">
      <w:pPr>
        <w:pStyle w:val="Acronym"/>
      </w:pPr>
      <w:r>
        <w:t>EPIRB</w:t>
      </w:r>
      <w:r>
        <w:tab/>
        <w:t>Emergency Position Indicating Radio Beacon</w:t>
      </w:r>
    </w:p>
    <w:p w14:paraId="0FC59861" w14:textId="77777777" w:rsidR="00CB7A04" w:rsidRDefault="00CB7A04" w:rsidP="00CB7A04">
      <w:pPr>
        <w:pStyle w:val="Acronym"/>
      </w:pPr>
      <w:r>
        <w:t>ERC</w:t>
      </w:r>
      <w:r>
        <w:tab/>
        <w:t>European Research Council</w:t>
      </w:r>
    </w:p>
    <w:p w14:paraId="2A736F3F" w14:textId="77777777" w:rsidR="00CB7A04" w:rsidRDefault="00CB7A04" w:rsidP="00CB7A04">
      <w:pPr>
        <w:pStyle w:val="Acronym"/>
      </w:pPr>
      <w:r>
        <w:t>ETA</w:t>
      </w:r>
      <w:r>
        <w:tab/>
        <w:t>Estimated Time of Arrival</w:t>
      </w:r>
    </w:p>
    <w:p w14:paraId="297F8B98" w14:textId="77777777" w:rsidR="00CB7A04" w:rsidRDefault="00CB7A04" w:rsidP="00CB7A04">
      <w:pPr>
        <w:pStyle w:val="Acronym"/>
      </w:pPr>
      <w:r>
        <w:t>ETSI</w:t>
      </w:r>
      <w:r>
        <w:tab/>
        <w:t>European Telecommunications Standards Institute</w:t>
      </w:r>
    </w:p>
    <w:p w14:paraId="1D1B198B" w14:textId="77777777" w:rsidR="00CB7A04" w:rsidRDefault="00CB7A04" w:rsidP="00CB7A04">
      <w:pPr>
        <w:pStyle w:val="Acronym"/>
      </w:pPr>
      <w:r>
        <w:t>EU</w:t>
      </w:r>
      <w:r>
        <w:tab/>
        <w:t>European Union</w:t>
      </w:r>
    </w:p>
    <w:p w14:paraId="33AF9C60" w14:textId="77777777" w:rsidR="00CB7A04" w:rsidRDefault="00CB7A04" w:rsidP="00CB7A04">
      <w:pPr>
        <w:pStyle w:val="Acronym"/>
      </w:pPr>
      <w:r>
        <w:t>FAT</w:t>
      </w:r>
      <w:r>
        <w:tab/>
        <w:t>Factory Acceptance Test</w:t>
      </w:r>
    </w:p>
    <w:p w14:paraId="730ECF29" w14:textId="77777777" w:rsidR="00CB7A04" w:rsidRDefault="00CB7A04" w:rsidP="00CB7A04">
      <w:pPr>
        <w:pStyle w:val="Acronym"/>
      </w:pPr>
      <w:r>
        <w:t>FATDMA</w:t>
      </w:r>
      <w:r>
        <w:tab/>
        <w:t>Fixed-Access Time-Division Multiple Access</w:t>
      </w:r>
    </w:p>
    <w:p w14:paraId="1A2E5241" w14:textId="77777777" w:rsidR="00CB7A04" w:rsidRDefault="00CB7A04" w:rsidP="00CB7A04">
      <w:pPr>
        <w:pStyle w:val="Acronym"/>
      </w:pPr>
      <w:r>
        <w:t>FCA</w:t>
      </w:r>
      <w:r>
        <w:tab/>
        <w:t>Functional Configuration Audit</w:t>
      </w:r>
    </w:p>
    <w:p w14:paraId="7E1652EA" w14:textId="77777777" w:rsidR="00CB7A04" w:rsidRDefault="00CB7A04" w:rsidP="00CB7A04">
      <w:pPr>
        <w:pStyle w:val="Acronym"/>
      </w:pPr>
      <w:r>
        <w:t>FMCW</w:t>
      </w:r>
      <w:r>
        <w:tab/>
        <w:t>Frequency Modulated Continuous Wave</w:t>
      </w:r>
    </w:p>
    <w:p w14:paraId="3977C9E7" w14:textId="77777777" w:rsidR="00CB7A04" w:rsidRDefault="00CB7A04" w:rsidP="00CB7A04">
      <w:pPr>
        <w:pStyle w:val="Acronym"/>
      </w:pPr>
      <w:r>
        <w:lastRenderedPageBreak/>
        <w:t>FMS</w:t>
      </w:r>
      <w:r>
        <w:tab/>
        <w:t>Fiji Meteorological Service</w:t>
      </w:r>
    </w:p>
    <w:p w14:paraId="4389762A" w14:textId="77777777" w:rsidR="00CB7A04" w:rsidRDefault="00CB7A04" w:rsidP="00CB7A04">
      <w:pPr>
        <w:pStyle w:val="Acronym"/>
      </w:pPr>
      <w:r>
        <w:t>FoV</w:t>
      </w:r>
      <w:r>
        <w:tab/>
        <w:t>Field of View</w:t>
      </w:r>
    </w:p>
    <w:p w14:paraId="0B86FB88" w14:textId="77777777" w:rsidR="00CB7A04" w:rsidRDefault="00CB7A04" w:rsidP="00CB7A04">
      <w:pPr>
        <w:pStyle w:val="Acronym"/>
      </w:pPr>
      <w:r>
        <w:t>GHz</w:t>
      </w:r>
      <w:r>
        <w:tab/>
        <w:t>gigahertz</w:t>
      </w:r>
    </w:p>
    <w:p w14:paraId="546C54D1" w14:textId="77777777" w:rsidR="00CB7A04" w:rsidRDefault="00CB7A04" w:rsidP="00CB7A04">
      <w:pPr>
        <w:pStyle w:val="Acronym"/>
      </w:pPr>
      <w:r>
        <w:t>GIT</w:t>
      </w:r>
      <w:r>
        <w:tab/>
        <w:t>Georgia Institute of Technology</w:t>
      </w:r>
    </w:p>
    <w:p w14:paraId="5AFEA98B" w14:textId="77777777" w:rsidR="00CB7A04" w:rsidRDefault="00CB7A04" w:rsidP="00CB7A04">
      <w:pPr>
        <w:pStyle w:val="Acronym"/>
      </w:pPr>
      <w:r>
        <w:t>GMDSS</w:t>
      </w:r>
      <w:r>
        <w:tab/>
        <w:t>Global Maritime Distress and Safety System</w:t>
      </w:r>
    </w:p>
    <w:p w14:paraId="76BB2E9B" w14:textId="77777777" w:rsidR="00CB7A04" w:rsidRDefault="00CB7A04" w:rsidP="00CB7A04">
      <w:pPr>
        <w:pStyle w:val="Acronym"/>
      </w:pPr>
      <w:r>
        <w:t>GNSS</w:t>
      </w:r>
      <w:r>
        <w:tab/>
        <w:t>Global Navigation Satellite System</w:t>
      </w:r>
    </w:p>
    <w:p w14:paraId="05F7ECD8" w14:textId="77777777" w:rsidR="00CB7A04" w:rsidRDefault="00CB7A04" w:rsidP="00CB7A04">
      <w:pPr>
        <w:pStyle w:val="Acronym"/>
      </w:pPr>
      <w:r>
        <w:t>GPS</w:t>
      </w:r>
      <w:r>
        <w:tab/>
        <w:t>Global Positioning System</w:t>
      </w:r>
    </w:p>
    <w:p w14:paraId="1345C9C0" w14:textId="77777777" w:rsidR="00CB7A04" w:rsidRDefault="00CB7A04" w:rsidP="00CB7A04">
      <w:pPr>
        <w:pStyle w:val="Acronym"/>
      </w:pPr>
      <w:r>
        <w:t>h/hr</w:t>
      </w:r>
      <w:r>
        <w:tab/>
        <w:t>hour</w:t>
      </w:r>
    </w:p>
    <w:p w14:paraId="775995D3" w14:textId="77777777" w:rsidR="00CB7A04" w:rsidRDefault="00CB7A04" w:rsidP="00CB7A04">
      <w:pPr>
        <w:pStyle w:val="Acronym"/>
      </w:pPr>
      <w:r>
        <w:t>HDF</w:t>
      </w:r>
      <w:r>
        <w:tab/>
        <w:t>Hierarchical Data Format</w:t>
      </w:r>
    </w:p>
    <w:p w14:paraId="42D5C001" w14:textId="77777777" w:rsidR="00CB7A04" w:rsidRDefault="00CB7A04" w:rsidP="00CB7A04">
      <w:pPr>
        <w:pStyle w:val="Acronym"/>
      </w:pPr>
      <w:r>
        <w:t>HF</w:t>
      </w:r>
      <w:r>
        <w:tab/>
        <w:t>High Frequency (3–30 MHz radio frequency range (band))</w:t>
      </w:r>
    </w:p>
    <w:p w14:paraId="1D33C60D" w14:textId="77777777" w:rsidR="00CB7A04" w:rsidRDefault="00CB7A04" w:rsidP="00CB7A04">
      <w:pPr>
        <w:pStyle w:val="Acronym"/>
      </w:pPr>
      <w:r>
        <w:t>HMI</w:t>
      </w:r>
      <w:r>
        <w:tab/>
        <w:t>Human / Machine Interface</w:t>
      </w:r>
    </w:p>
    <w:p w14:paraId="66419279" w14:textId="77777777" w:rsidR="00CB7A04" w:rsidRDefault="00CB7A04" w:rsidP="00CB7A04">
      <w:pPr>
        <w:pStyle w:val="Acronym"/>
      </w:pPr>
      <w:r>
        <w:t>hPa</w:t>
      </w:r>
      <w:r>
        <w:tab/>
        <w:t>hectoPascal</w:t>
      </w:r>
    </w:p>
    <w:p w14:paraId="7C9D1D2C" w14:textId="77777777" w:rsidR="00CB7A04" w:rsidRDefault="00CB7A04" w:rsidP="00CB7A04">
      <w:pPr>
        <w:pStyle w:val="Acronym"/>
      </w:pPr>
      <w:r>
        <w:t>hydro/meteo</w:t>
      </w:r>
      <w:r>
        <w:tab/>
        <w:t>hydrological/meteorological</w:t>
      </w:r>
    </w:p>
    <w:p w14:paraId="32750C6F" w14:textId="77777777" w:rsidR="00CB7A04" w:rsidRDefault="00CB7A04" w:rsidP="00CB7A04">
      <w:pPr>
        <w:pStyle w:val="Acronym"/>
      </w:pPr>
      <w:r>
        <w:t>IALA</w:t>
      </w:r>
      <w:r>
        <w:tab/>
        <w:t>International Association of Marine Aids to Navigation and Lighthouse Authorities</w:t>
      </w:r>
    </w:p>
    <w:p w14:paraId="4F6AC415" w14:textId="77777777" w:rsidR="00CB7A04" w:rsidRDefault="00CB7A04" w:rsidP="00CB7A04">
      <w:pPr>
        <w:pStyle w:val="Acronym"/>
      </w:pPr>
      <w:r>
        <w:t>ICNIRP</w:t>
      </w:r>
      <w:r>
        <w:tab/>
        <w:t>International Commission on Non-Ionizing Radiation Protection</w:t>
      </w:r>
    </w:p>
    <w:p w14:paraId="4DF13797" w14:textId="77777777" w:rsidR="00CB7A04" w:rsidRDefault="00CB7A04" w:rsidP="00CB7A04">
      <w:pPr>
        <w:pStyle w:val="Acronym"/>
      </w:pPr>
      <w:r>
        <w:t>ID</w:t>
      </w:r>
      <w:r>
        <w:tab/>
        <w:t>Identification</w:t>
      </w:r>
    </w:p>
    <w:p w14:paraId="39EE6D27" w14:textId="77777777" w:rsidR="00CB7A04" w:rsidRDefault="00CB7A04" w:rsidP="00CB7A04">
      <w:pPr>
        <w:pStyle w:val="Acronym"/>
      </w:pPr>
      <w:r>
        <w:t>IDC</w:t>
      </w:r>
      <w:r>
        <w:tab/>
        <w:t>International Data Centre (for LRIT)</w:t>
      </w:r>
    </w:p>
    <w:p w14:paraId="0ADE4E15" w14:textId="77777777" w:rsidR="00CB7A04" w:rsidRDefault="00CB7A04" w:rsidP="00CB7A04">
      <w:pPr>
        <w:pStyle w:val="Acronym"/>
      </w:pPr>
      <w:r>
        <w:t>IEC</w:t>
      </w:r>
      <w:r>
        <w:tab/>
        <w:t>International Electro-Technical Commission</w:t>
      </w:r>
    </w:p>
    <w:p w14:paraId="0D663819" w14:textId="5146706A" w:rsidR="00CB7A04" w:rsidRDefault="00CB7A04" w:rsidP="00CB7A04">
      <w:pPr>
        <w:pStyle w:val="Acronym"/>
      </w:pPr>
      <w:r>
        <w:t>IEEE</w:t>
      </w:r>
      <w:r>
        <w:tab/>
        <w:t>The Institute of Electrical and Electronic</w:t>
      </w:r>
      <w:r w:rsidR="00D93E26">
        <w:t>s</w:t>
      </w:r>
      <w:r>
        <w:t xml:space="preserve"> Engineers</w:t>
      </w:r>
    </w:p>
    <w:p w14:paraId="2582E0F7" w14:textId="77777777" w:rsidR="00CB7A04" w:rsidRDefault="00CB7A04" w:rsidP="00CB7A04">
      <w:pPr>
        <w:pStyle w:val="Acronym"/>
      </w:pPr>
      <w:r>
        <w:t>IETF</w:t>
      </w:r>
      <w:r>
        <w:tab/>
        <w:t>Internet Engineering Task Force</w:t>
      </w:r>
    </w:p>
    <w:p w14:paraId="28FD1AF4" w14:textId="77777777" w:rsidR="00CB7A04" w:rsidRDefault="00CB7A04" w:rsidP="00CB7A04">
      <w:pPr>
        <w:pStyle w:val="Acronym"/>
      </w:pPr>
      <w:r>
        <w:t>IHO</w:t>
      </w:r>
      <w:r>
        <w:tab/>
        <w:t>International Hydrographic Organization</w:t>
      </w:r>
    </w:p>
    <w:p w14:paraId="10FFD776" w14:textId="77777777" w:rsidR="00CB7A04" w:rsidRDefault="00CB7A04" w:rsidP="00CB7A04">
      <w:pPr>
        <w:pStyle w:val="Acronym"/>
      </w:pPr>
      <w:r>
        <w:t>IMD</w:t>
      </w:r>
      <w:r>
        <w:tab/>
        <w:t>Indian Meteorological Department</w:t>
      </w:r>
    </w:p>
    <w:p w14:paraId="41F99505" w14:textId="77777777" w:rsidR="00CB7A04" w:rsidRDefault="00CB7A04" w:rsidP="00CB7A04">
      <w:pPr>
        <w:pStyle w:val="Acronym"/>
      </w:pPr>
      <w:r>
        <w:t>IMO</w:t>
      </w:r>
      <w:r>
        <w:tab/>
        <w:t>International Maritime Organization</w:t>
      </w:r>
    </w:p>
    <w:p w14:paraId="1ED6C1C7" w14:textId="77777777" w:rsidR="00CB7A04" w:rsidRDefault="00CB7A04" w:rsidP="00CB7A04">
      <w:pPr>
        <w:pStyle w:val="Acronym"/>
      </w:pPr>
      <w:r>
        <w:t>INS</w:t>
      </w:r>
      <w:r>
        <w:tab/>
        <w:t>Information Service</w:t>
      </w:r>
    </w:p>
    <w:p w14:paraId="2FD4A46B" w14:textId="77777777" w:rsidR="00CB7A04" w:rsidRDefault="00CB7A04" w:rsidP="00CB7A04">
      <w:pPr>
        <w:pStyle w:val="Acronym"/>
      </w:pPr>
      <w:r>
        <w:t>IOC</w:t>
      </w:r>
      <w:r>
        <w:tab/>
        <w:t>Intergovernmental Oceanographic Commission</w:t>
      </w:r>
    </w:p>
    <w:p w14:paraId="0BB46E66" w14:textId="77777777" w:rsidR="00CB7A04" w:rsidRDefault="00CB7A04" w:rsidP="00CB7A04">
      <w:pPr>
        <w:pStyle w:val="Acronym"/>
      </w:pPr>
      <w:r>
        <w:t>IP</w:t>
      </w:r>
      <w:r>
        <w:tab/>
        <w:t>Ingress Protection</w:t>
      </w:r>
    </w:p>
    <w:p w14:paraId="23FBE425" w14:textId="77777777" w:rsidR="00CB7A04" w:rsidRDefault="00CB7A04" w:rsidP="00CB7A04">
      <w:pPr>
        <w:pStyle w:val="Acronym"/>
      </w:pPr>
      <w:r>
        <w:t>IP</w:t>
      </w:r>
      <w:r>
        <w:tab/>
        <w:t>Internet Protocol</w:t>
      </w:r>
    </w:p>
    <w:p w14:paraId="116C35E9" w14:textId="77777777" w:rsidR="00CB7A04" w:rsidRDefault="00CB7A04" w:rsidP="00CB7A04">
      <w:pPr>
        <w:pStyle w:val="Acronym"/>
      </w:pPr>
      <w:r>
        <w:t>IR</w:t>
      </w:r>
      <w:r>
        <w:tab/>
        <w:t>InfraRed</w:t>
      </w:r>
    </w:p>
    <w:p w14:paraId="7F5CF6A5" w14:textId="77777777" w:rsidR="00CB7A04" w:rsidRDefault="00CB7A04" w:rsidP="00CB7A04">
      <w:pPr>
        <w:pStyle w:val="Acronym"/>
      </w:pPr>
      <w:r>
        <w:t>ISO</w:t>
      </w:r>
      <w:r>
        <w:tab/>
        <w:t>International Organization for Standardization</w:t>
      </w:r>
    </w:p>
    <w:p w14:paraId="2C6F1154" w14:textId="77777777" w:rsidR="00CB7A04" w:rsidRDefault="00CB7A04" w:rsidP="00CB7A04">
      <w:pPr>
        <w:pStyle w:val="Acronym"/>
      </w:pPr>
      <w:r>
        <w:t>IT</w:t>
      </w:r>
      <w:r>
        <w:tab/>
        <w:t>Information Technology</w:t>
      </w:r>
    </w:p>
    <w:p w14:paraId="3BF880E2" w14:textId="77777777" w:rsidR="00CB7A04" w:rsidRDefault="00CB7A04" w:rsidP="00CB7A04">
      <w:pPr>
        <w:pStyle w:val="Acronym"/>
      </w:pPr>
      <w:r>
        <w:t>ITU</w:t>
      </w:r>
      <w:r>
        <w:tab/>
        <w:t>International Telecommunication Union</w:t>
      </w:r>
    </w:p>
    <w:p w14:paraId="47752EE0" w14:textId="77777777" w:rsidR="00CB7A04" w:rsidRDefault="00CB7A04" w:rsidP="00CB7A04">
      <w:pPr>
        <w:pStyle w:val="Acronym"/>
      </w:pPr>
      <w:r>
        <w:t>ITU-R</w:t>
      </w:r>
      <w:r>
        <w:tab/>
        <w:t>International Telecommunication Union-Radiocommunication</w:t>
      </w:r>
    </w:p>
    <w:p w14:paraId="759419DE" w14:textId="77777777" w:rsidR="00CB7A04" w:rsidRDefault="00CB7A04" w:rsidP="00CB7A04">
      <w:pPr>
        <w:pStyle w:val="Acronym"/>
      </w:pPr>
      <w:r>
        <w:t>JMA</w:t>
      </w:r>
      <w:r>
        <w:tab/>
        <w:t>Japan Meteorological Agency</w:t>
      </w:r>
    </w:p>
    <w:p w14:paraId="4DB15953" w14:textId="77777777" w:rsidR="00CB7A04" w:rsidRDefault="00CB7A04" w:rsidP="00CB7A04">
      <w:pPr>
        <w:pStyle w:val="Acronym"/>
      </w:pPr>
      <w:r>
        <w:t>JTWC</w:t>
      </w:r>
      <w:r>
        <w:tab/>
        <w:t>Joint Typhoon Warning Center</w:t>
      </w:r>
    </w:p>
    <w:p w14:paraId="27BCB2C6" w14:textId="77777777" w:rsidR="00CB7A04" w:rsidRPr="003B3736" w:rsidRDefault="00CB7A04" w:rsidP="00CB7A04">
      <w:pPr>
        <w:pStyle w:val="Acronym"/>
        <w:rPr>
          <w:lang w:val="sv-SE"/>
        </w:rPr>
      </w:pPr>
      <w:r w:rsidRPr="003B3736">
        <w:rPr>
          <w:lang w:val="sv-SE"/>
        </w:rPr>
        <w:t>Ka-band</w:t>
      </w:r>
      <w:r w:rsidRPr="003B3736">
        <w:rPr>
          <w:lang w:val="sv-SE"/>
        </w:rPr>
        <w:tab/>
        <w:t>26.4 – 40 GHz (radar band)</w:t>
      </w:r>
    </w:p>
    <w:p w14:paraId="0D2325CF" w14:textId="77777777" w:rsidR="00CB7A04" w:rsidRPr="00DC2E31" w:rsidRDefault="00CB7A04" w:rsidP="00CB7A04">
      <w:pPr>
        <w:pStyle w:val="Acronym"/>
        <w:rPr>
          <w:lang w:val="nl-NL"/>
        </w:rPr>
      </w:pPr>
      <w:r w:rsidRPr="00DC2E31">
        <w:rPr>
          <w:lang w:val="nl-NL"/>
        </w:rPr>
        <w:t>kg</w:t>
      </w:r>
      <w:r w:rsidRPr="00DC2E31">
        <w:rPr>
          <w:lang w:val="nl-NL"/>
        </w:rPr>
        <w:tab/>
        <w:t>kilogram</w:t>
      </w:r>
    </w:p>
    <w:p w14:paraId="186E1B71" w14:textId="77777777" w:rsidR="00CB7A04" w:rsidRPr="00E41EB9" w:rsidRDefault="00CB7A04" w:rsidP="00CB7A04">
      <w:pPr>
        <w:pStyle w:val="Acronym"/>
        <w:rPr>
          <w:lang w:val="en-US"/>
        </w:rPr>
      </w:pPr>
      <w:r w:rsidRPr="00E41EB9">
        <w:rPr>
          <w:lang w:val="en-US"/>
        </w:rPr>
        <w:t>kHz</w:t>
      </w:r>
      <w:r w:rsidRPr="00E41EB9">
        <w:rPr>
          <w:lang w:val="en-US"/>
        </w:rPr>
        <w:tab/>
        <w:t>kilohertz</w:t>
      </w:r>
    </w:p>
    <w:p w14:paraId="531F7C17" w14:textId="77777777" w:rsidR="00CB7A04" w:rsidRDefault="00CB7A04" w:rsidP="00CB7A04">
      <w:pPr>
        <w:pStyle w:val="Acronym"/>
      </w:pPr>
      <w:r>
        <w:t>km/h</w:t>
      </w:r>
      <w:r>
        <w:tab/>
        <w:t>kilometres per hour</w:t>
      </w:r>
    </w:p>
    <w:p w14:paraId="79E8677A" w14:textId="77777777" w:rsidR="00CB7A04" w:rsidRDefault="00CB7A04" w:rsidP="00CB7A04">
      <w:pPr>
        <w:pStyle w:val="Acronym"/>
      </w:pPr>
      <w:r>
        <w:t>KPI</w:t>
      </w:r>
      <w:r>
        <w:tab/>
        <w:t>Key Performance Indicator(s)</w:t>
      </w:r>
    </w:p>
    <w:p w14:paraId="63D6AD74" w14:textId="77777777" w:rsidR="00CB7A04" w:rsidRPr="003B3736" w:rsidRDefault="00CB7A04" w:rsidP="00CB7A04">
      <w:pPr>
        <w:pStyle w:val="Acronym"/>
        <w:rPr>
          <w:lang w:val="sv-SE"/>
        </w:rPr>
      </w:pPr>
      <w:r w:rsidRPr="003B3736">
        <w:rPr>
          <w:lang w:val="sv-SE"/>
        </w:rPr>
        <w:t>Ku-band</w:t>
      </w:r>
      <w:r w:rsidRPr="003B3736">
        <w:rPr>
          <w:lang w:val="sv-SE"/>
        </w:rPr>
        <w:tab/>
        <w:t>12.0 – 18.0 GHz (radar band)</w:t>
      </w:r>
    </w:p>
    <w:p w14:paraId="3DC917FA" w14:textId="77777777" w:rsidR="00CB7A04" w:rsidRDefault="00CB7A04" w:rsidP="00CB7A04">
      <w:pPr>
        <w:pStyle w:val="Acronym"/>
      </w:pPr>
      <w:r>
        <w:t>kW</w:t>
      </w:r>
      <w:r>
        <w:tab/>
        <w:t>kilowatt</w:t>
      </w:r>
    </w:p>
    <w:p w14:paraId="66A9ADAE" w14:textId="77777777" w:rsidR="00CB7A04" w:rsidRDefault="00CB7A04" w:rsidP="00CB7A04">
      <w:pPr>
        <w:pStyle w:val="Acronym"/>
      </w:pPr>
      <w:r>
        <w:t>LRIT</w:t>
      </w:r>
      <w:r>
        <w:tab/>
        <w:t>Long Range Identification and Tracking</w:t>
      </w:r>
    </w:p>
    <w:p w14:paraId="1678E094" w14:textId="77777777" w:rsidR="00CB7A04" w:rsidRDefault="00CB7A04" w:rsidP="00CB7A04">
      <w:pPr>
        <w:pStyle w:val="Acronym"/>
      </w:pPr>
      <w:r>
        <w:lastRenderedPageBreak/>
        <w:t>LVD</w:t>
      </w:r>
      <w:r>
        <w:tab/>
        <w:t>Low Voltage Directive (EU)</w:t>
      </w:r>
    </w:p>
    <w:p w14:paraId="364C449D" w14:textId="77777777" w:rsidR="00CB7A04" w:rsidRDefault="00CB7A04" w:rsidP="00CB7A04">
      <w:pPr>
        <w:pStyle w:val="Acronym"/>
      </w:pPr>
      <w:r>
        <w:t>m</w:t>
      </w:r>
      <w:r>
        <w:tab/>
        <w:t>metre</w:t>
      </w:r>
    </w:p>
    <w:p w14:paraId="26F11361" w14:textId="77777777" w:rsidR="00CB7A04" w:rsidRDefault="00CB7A04" w:rsidP="00CB7A04">
      <w:pPr>
        <w:pStyle w:val="Acronym"/>
      </w:pPr>
      <w:r>
        <w:t>m/s</w:t>
      </w:r>
      <w:r>
        <w:tab/>
        <w:t>metres per second</w:t>
      </w:r>
    </w:p>
    <w:p w14:paraId="098129A3" w14:textId="77777777" w:rsidR="00CB7A04" w:rsidRDefault="00CB7A04" w:rsidP="00CB7A04">
      <w:pPr>
        <w:pStyle w:val="Acronym"/>
      </w:pPr>
      <w:r>
        <w:t>m2</w:t>
      </w:r>
      <w:r>
        <w:tab/>
        <w:t>square metre</w:t>
      </w:r>
    </w:p>
    <w:p w14:paraId="3B270AF0" w14:textId="77777777" w:rsidR="00CB7A04" w:rsidRDefault="00CB7A04" w:rsidP="00CB7A04">
      <w:pPr>
        <w:pStyle w:val="Acronym"/>
      </w:pPr>
      <w:r>
        <w:t>m3</w:t>
      </w:r>
      <w:r>
        <w:tab/>
        <w:t>cubic metre</w:t>
      </w:r>
    </w:p>
    <w:p w14:paraId="63DB5FEB" w14:textId="77777777" w:rsidR="00CB7A04" w:rsidRDefault="00CB7A04" w:rsidP="00CB7A04">
      <w:pPr>
        <w:pStyle w:val="Acronym"/>
      </w:pPr>
      <w:r>
        <w:t>MF</w:t>
      </w:r>
      <w:r>
        <w:tab/>
        <w:t>Medium Frequency (300 kHz and 3000 kHz radio frequency range (band))</w:t>
      </w:r>
    </w:p>
    <w:p w14:paraId="71FBA631" w14:textId="77777777" w:rsidR="00CB7A04" w:rsidRDefault="00CB7A04" w:rsidP="00CB7A04">
      <w:pPr>
        <w:pStyle w:val="Acronym"/>
      </w:pPr>
      <w:r>
        <w:t>MFR</w:t>
      </w:r>
      <w:r>
        <w:tab/>
        <w:t>Météo France</w:t>
      </w:r>
    </w:p>
    <w:p w14:paraId="5E238E40" w14:textId="77777777" w:rsidR="00CB7A04" w:rsidRDefault="00CB7A04" w:rsidP="00CB7A04">
      <w:pPr>
        <w:pStyle w:val="Acronym"/>
      </w:pPr>
      <w:r>
        <w:t>MHz</w:t>
      </w:r>
      <w:r>
        <w:tab/>
        <w:t>MegaHertz</w:t>
      </w:r>
    </w:p>
    <w:p w14:paraId="15150F2F" w14:textId="77777777" w:rsidR="00CB7A04" w:rsidRDefault="00CB7A04" w:rsidP="00CB7A04">
      <w:pPr>
        <w:pStyle w:val="Acronym"/>
      </w:pPr>
      <w:r>
        <w:t>MIL-STD</w:t>
      </w:r>
      <w:r>
        <w:tab/>
        <w:t>Military Standard (US)</w:t>
      </w:r>
    </w:p>
    <w:p w14:paraId="63F4410F" w14:textId="77777777" w:rsidR="00CB7A04" w:rsidRDefault="00CB7A04" w:rsidP="00CB7A04">
      <w:pPr>
        <w:pStyle w:val="Acronym"/>
      </w:pPr>
      <w:r>
        <w:t>MKD</w:t>
      </w:r>
      <w:r>
        <w:tab/>
        <w:t>Minimum Keyboard and Display</w:t>
      </w:r>
    </w:p>
    <w:p w14:paraId="2C70C520" w14:textId="77777777" w:rsidR="00CB7A04" w:rsidRDefault="00CB7A04" w:rsidP="00CB7A04">
      <w:pPr>
        <w:pStyle w:val="Acronym"/>
      </w:pPr>
      <w:r>
        <w:t>mm/hr</w:t>
      </w:r>
      <w:r>
        <w:tab/>
        <w:t>millimetre per hour</w:t>
      </w:r>
    </w:p>
    <w:p w14:paraId="7D472CF2" w14:textId="77777777" w:rsidR="00CB7A04" w:rsidRDefault="00CB7A04" w:rsidP="00CB7A04">
      <w:pPr>
        <w:pStyle w:val="Acronym"/>
      </w:pPr>
      <w:r>
        <w:t>MMSI</w:t>
      </w:r>
      <w:r>
        <w:tab/>
        <w:t>Maritime Mobile Service Identity</w:t>
      </w:r>
    </w:p>
    <w:p w14:paraId="2E943554" w14:textId="77777777" w:rsidR="00CB7A04" w:rsidRDefault="00CB7A04" w:rsidP="00CB7A04">
      <w:pPr>
        <w:pStyle w:val="Acronym"/>
      </w:pPr>
      <w:r>
        <w:t>MPA</w:t>
      </w:r>
      <w:r>
        <w:tab/>
        <w:t>Marine Protected Area(s)</w:t>
      </w:r>
    </w:p>
    <w:p w14:paraId="06CEA346" w14:textId="77777777" w:rsidR="00CB7A04" w:rsidRDefault="00CB7A04" w:rsidP="00CB7A04">
      <w:pPr>
        <w:pStyle w:val="Acronym"/>
      </w:pPr>
      <w:r>
        <w:t>MPEG</w:t>
      </w:r>
      <w:r>
        <w:tab/>
        <w:t>Moving Pictures Expert Group</w:t>
      </w:r>
    </w:p>
    <w:p w14:paraId="405A5A0B" w14:textId="77777777" w:rsidR="00CB7A04" w:rsidRDefault="00CB7A04" w:rsidP="00CB7A04">
      <w:pPr>
        <w:pStyle w:val="Acronym"/>
      </w:pPr>
      <w:r>
        <w:t>MSC</w:t>
      </w:r>
      <w:r>
        <w:tab/>
        <w:t>Maritime Safety Committee (IMO)</w:t>
      </w:r>
    </w:p>
    <w:p w14:paraId="653D38E0" w14:textId="77777777" w:rsidR="00CB7A04" w:rsidRDefault="00CB7A04" w:rsidP="00CB7A04">
      <w:pPr>
        <w:pStyle w:val="Acronym"/>
      </w:pPr>
      <w:r>
        <w:t>MSI</w:t>
      </w:r>
      <w:r>
        <w:tab/>
        <w:t>Maritime Safety Information</w:t>
      </w:r>
    </w:p>
    <w:p w14:paraId="78BBE441" w14:textId="77777777" w:rsidR="00CB7A04" w:rsidRDefault="00CB7A04" w:rsidP="00CB7A04">
      <w:pPr>
        <w:pStyle w:val="Acronym"/>
      </w:pPr>
      <w:r>
        <w:t>MTBF</w:t>
      </w:r>
      <w:r>
        <w:tab/>
        <w:t>Mean Time Between Failure</w:t>
      </w:r>
    </w:p>
    <w:p w14:paraId="5B308D9E" w14:textId="77777777" w:rsidR="00CB7A04" w:rsidRDefault="00CB7A04" w:rsidP="00CB7A04">
      <w:pPr>
        <w:pStyle w:val="Acronym"/>
      </w:pPr>
      <w:r>
        <w:t>MTI</w:t>
      </w:r>
      <w:r>
        <w:tab/>
        <w:t>Moving Target Indication</w:t>
      </w:r>
    </w:p>
    <w:p w14:paraId="70B5D7EA" w14:textId="77777777" w:rsidR="00CB7A04" w:rsidRDefault="00CB7A04" w:rsidP="00CB7A04">
      <w:pPr>
        <w:pStyle w:val="Acronym"/>
      </w:pPr>
      <w:r>
        <w:t>N</w:t>
      </w:r>
      <w:r>
        <w:tab/>
        <w:t>The radio refractivity index</w:t>
      </w:r>
    </w:p>
    <w:p w14:paraId="0B290CF8" w14:textId="77777777" w:rsidR="00CB7A04" w:rsidRDefault="00CB7A04" w:rsidP="00CB7A04">
      <w:pPr>
        <w:pStyle w:val="Acronym"/>
      </w:pPr>
      <w:r>
        <w:t>N/A</w:t>
      </w:r>
      <w:r>
        <w:tab/>
        <w:t>Not applicable</w:t>
      </w:r>
    </w:p>
    <w:p w14:paraId="40E33B5E" w14:textId="77777777" w:rsidR="00CB7A04" w:rsidRDefault="00CB7A04" w:rsidP="00CB7A04">
      <w:pPr>
        <w:pStyle w:val="Acronym"/>
      </w:pPr>
      <w:r>
        <w:t>NAS</w:t>
      </w:r>
      <w:r>
        <w:tab/>
        <w:t>Navigational Assistance Service</w:t>
      </w:r>
    </w:p>
    <w:p w14:paraId="6869649B" w14:textId="77777777" w:rsidR="00CB7A04" w:rsidRDefault="00CB7A04" w:rsidP="00CB7A04">
      <w:pPr>
        <w:pStyle w:val="Acronym"/>
      </w:pPr>
      <w:r>
        <w:t>NAVTEX</w:t>
      </w:r>
      <w:r>
        <w:tab/>
        <w:t>Navigational Telex</w:t>
      </w:r>
    </w:p>
    <w:p w14:paraId="2E4577E2" w14:textId="77777777" w:rsidR="00CB7A04" w:rsidRDefault="00CB7A04" w:rsidP="00CB7A04">
      <w:pPr>
        <w:pStyle w:val="Acronym"/>
      </w:pPr>
      <w:r>
        <w:t>NHC</w:t>
      </w:r>
      <w:r>
        <w:tab/>
        <w:t>National Hurricane Centre</w:t>
      </w:r>
    </w:p>
    <w:p w14:paraId="3A14F052" w14:textId="77777777" w:rsidR="00CB7A04" w:rsidRDefault="00CB7A04" w:rsidP="00CB7A04">
      <w:pPr>
        <w:pStyle w:val="Acronym"/>
      </w:pPr>
      <w:r>
        <w:t>NIMA</w:t>
      </w:r>
      <w:r>
        <w:tab/>
        <w:t>National Imagery and Mapping Agency</w:t>
      </w:r>
    </w:p>
    <w:p w14:paraId="50543DC0" w14:textId="77777777" w:rsidR="00CB7A04" w:rsidRDefault="00CB7A04" w:rsidP="00CB7A04">
      <w:pPr>
        <w:pStyle w:val="Acronym"/>
      </w:pPr>
      <w:r>
        <w:t>NM</w:t>
      </w:r>
      <w:r>
        <w:tab/>
        <w:t>nautical mile</w:t>
      </w:r>
    </w:p>
    <w:p w14:paraId="4AD1BEEC" w14:textId="77777777" w:rsidR="00CB7A04" w:rsidRDefault="00CB7A04" w:rsidP="00CB7A04">
      <w:pPr>
        <w:pStyle w:val="Acronym"/>
      </w:pPr>
      <w:r>
        <w:t>NTIA</w:t>
      </w:r>
      <w:r>
        <w:tab/>
        <w:t>National Telecommunications and Information Administration</w:t>
      </w:r>
    </w:p>
    <w:p w14:paraId="6B964B35" w14:textId="77777777" w:rsidR="00CB7A04" w:rsidRDefault="00CB7A04" w:rsidP="00CB7A04">
      <w:pPr>
        <w:pStyle w:val="Acronym"/>
      </w:pPr>
      <w:r>
        <w:t>OFTA</w:t>
      </w:r>
      <w:r>
        <w:tab/>
        <w:t>Office of the Telecommunications Authority</w:t>
      </w:r>
    </w:p>
    <w:p w14:paraId="7FD02A89" w14:textId="77777777" w:rsidR="00CB7A04" w:rsidRDefault="00CB7A04" w:rsidP="00CB7A04">
      <w:pPr>
        <w:pStyle w:val="Acronym"/>
      </w:pPr>
      <w:r>
        <w:t>OJ</w:t>
      </w:r>
      <w:r>
        <w:tab/>
        <w:t>Official Journal of the European Union</w:t>
      </w:r>
    </w:p>
    <w:p w14:paraId="6FFCB464" w14:textId="77777777" w:rsidR="00CB7A04" w:rsidRDefault="00CB7A04" w:rsidP="00CB7A04">
      <w:pPr>
        <w:pStyle w:val="Acronym"/>
      </w:pPr>
      <w:r>
        <w:t>PC</w:t>
      </w:r>
      <w:r>
        <w:tab/>
        <w:t>Personal Computer</w:t>
      </w:r>
    </w:p>
    <w:p w14:paraId="4CA14C73" w14:textId="77777777" w:rsidR="00CB7A04" w:rsidRDefault="00CB7A04" w:rsidP="00CB7A04">
      <w:pPr>
        <w:pStyle w:val="Acronym"/>
      </w:pPr>
      <w:r>
        <w:t>PCA</w:t>
      </w:r>
      <w:r>
        <w:tab/>
        <w:t>Physical Configuration Audit</w:t>
      </w:r>
    </w:p>
    <w:p w14:paraId="62FEB5CF" w14:textId="77777777" w:rsidR="00CB7A04" w:rsidRDefault="00CB7A04" w:rsidP="00CB7A04">
      <w:pPr>
        <w:pStyle w:val="Acronym"/>
      </w:pPr>
      <w:r>
        <w:t>PD</w:t>
      </w:r>
      <w:r>
        <w:tab/>
        <w:t>Probability of Detection</w:t>
      </w:r>
    </w:p>
    <w:p w14:paraId="6091C4D4" w14:textId="77777777" w:rsidR="00CB7A04" w:rsidRDefault="00CB7A04" w:rsidP="00CB7A04">
      <w:pPr>
        <w:pStyle w:val="Acronym"/>
      </w:pPr>
      <w:r>
        <w:t>PFA</w:t>
      </w:r>
      <w:r>
        <w:tab/>
        <w:t>Probability of False Alarm</w:t>
      </w:r>
    </w:p>
    <w:p w14:paraId="5338D1CE" w14:textId="77777777" w:rsidR="00CB7A04" w:rsidRDefault="00CB7A04" w:rsidP="00CB7A04">
      <w:pPr>
        <w:pStyle w:val="Acronym"/>
      </w:pPr>
      <w:r>
        <w:t>PRF</w:t>
      </w:r>
      <w:r>
        <w:tab/>
        <w:t>Pulse Repetition Frequency</w:t>
      </w:r>
    </w:p>
    <w:p w14:paraId="45D5AF0A" w14:textId="77777777" w:rsidR="00CB7A04" w:rsidRDefault="00CB7A04" w:rsidP="00CB7A04">
      <w:pPr>
        <w:pStyle w:val="Acronym"/>
      </w:pPr>
      <w:r>
        <w:t>PSLR</w:t>
      </w:r>
      <w:r>
        <w:tab/>
        <w:t>Peak Side Lobe Ratio</w:t>
      </w:r>
    </w:p>
    <w:p w14:paraId="31A8FF5B" w14:textId="77777777" w:rsidR="00CB7A04" w:rsidRDefault="00CB7A04" w:rsidP="00CB7A04">
      <w:pPr>
        <w:pStyle w:val="Acronym"/>
      </w:pPr>
      <w:r>
        <w:t>PSS</w:t>
      </w:r>
      <w:r>
        <w:tab/>
        <w:t>Practical Salinity Scale</w:t>
      </w:r>
    </w:p>
    <w:p w14:paraId="3B590F0A" w14:textId="77777777" w:rsidR="00CB7A04" w:rsidRDefault="00CB7A04" w:rsidP="00CB7A04">
      <w:pPr>
        <w:pStyle w:val="Acronym"/>
      </w:pPr>
      <w:r>
        <w:t>PSSA</w:t>
      </w:r>
      <w:r>
        <w:tab/>
        <w:t>Particularly Sensitive Sea Area(s)</w:t>
      </w:r>
    </w:p>
    <w:p w14:paraId="62A2C953" w14:textId="77777777" w:rsidR="00CB7A04" w:rsidRDefault="00CB7A04" w:rsidP="00CB7A04">
      <w:pPr>
        <w:pStyle w:val="Acronym"/>
      </w:pPr>
      <w:r>
        <w:t>PTZ</w:t>
      </w:r>
      <w:r>
        <w:tab/>
        <w:t>Pan, Tilt, Zoom</w:t>
      </w:r>
    </w:p>
    <w:p w14:paraId="1A125510" w14:textId="77777777" w:rsidR="00CB7A04" w:rsidRDefault="00CB7A04" w:rsidP="00CB7A04">
      <w:pPr>
        <w:pStyle w:val="Acronym"/>
      </w:pPr>
      <w:r>
        <w:t>QoS</w:t>
      </w:r>
      <w:r>
        <w:tab/>
        <w:t>Quality of Service</w:t>
      </w:r>
    </w:p>
    <w:p w14:paraId="4C560D78" w14:textId="77777777" w:rsidR="00CB7A04" w:rsidRDefault="00CB7A04" w:rsidP="00CB7A04">
      <w:pPr>
        <w:pStyle w:val="Acronym"/>
      </w:pPr>
      <w:r>
        <w:t>RACON</w:t>
      </w:r>
      <w:r>
        <w:tab/>
        <w:t>Radar beacon</w:t>
      </w:r>
    </w:p>
    <w:p w14:paraId="1C4F9973" w14:textId="77777777" w:rsidR="00CB7A04" w:rsidRDefault="00CB7A04" w:rsidP="00CB7A04">
      <w:pPr>
        <w:pStyle w:val="Acronym"/>
      </w:pPr>
      <w:r>
        <w:t>RADAR</w:t>
      </w:r>
      <w:r>
        <w:tab/>
        <w:t>Radio Detection and Ranging</w:t>
      </w:r>
    </w:p>
    <w:p w14:paraId="34BE96FC" w14:textId="77777777" w:rsidR="00CB7A04" w:rsidRDefault="00CB7A04" w:rsidP="00CB7A04">
      <w:pPr>
        <w:pStyle w:val="Acronym"/>
      </w:pPr>
      <w:r>
        <w:t>RCS</w:t>
      </w:r>
      <w:r>
        <w:tab/>
        <w:t>Radar Cross Section</w:t>
      </w:r>
    </w:p>
    <w:p w14:paraId="0EB322F5" w14:textId="77777777" w:rsidR="00CB7A04" w:rsidRDefault="00CB7A04" w:rsidP="00CB7A04">
      <w:pPr>
        <w:pStyle w:val="Acronym"/>
      </w:pPr>
      <w:r>
        <w:t>REACH</w:t>
      </w:r>
      <w:r>
        <w:tab/>
        <w:t>Registration, Evaluation, Authorisation and Restriction of Chemical substances</w:t>
      </w:r>
    </w:p>
    <w:p w14:paraId="0950C994" w14:textId="77777777" w:rsidR="00CB7A04" w:rsidRDefault="00CB7A04" w:rsidP="00CB7A04">
      <w:pPr>
        <w:pStyle w:val="Acronym"/>
      </w:pPr>
      <w:r>
        <w:lastRenderedPageBreak/>
        <w:t>RF</w:t>
      </w:r>
      <w:r>
        <w:tab/>
        <w:t>Radio Frequency</w:t>
      </w:r>
    </w:p>
    <w:p w14:paraId="7B51EB8F" w14:textId="77777777" w:rsidR="00CB7A04" w:rsidRDefault="00CB7A04" w:rsidP="00CB7A04">
      <w:pPr>
        <w:pStyle w:val="Acronym"/>
      </w:pPr>
      <w:r>
        <w:t>RDF</w:t>
      </w:r>
      <w:r>
        <w:tab/>
        <w:t>Radio Direction Finder</w:t>
      </w:r>
    </w:p>
    <w:p w14:paraId="10C6C104" w14:textId="77777777" w:rsidR="00CB7A04" w:rsidRDefault="00CB7A04" w:rsidP="00CB7A04">
      <w:pPr>
        <w:pStyle w:val="Acronym"/>
      </w:pPr>
      <w:r>
        <w:t>RH</w:t>
      </w:r>
      <w:r>
        <w:tab/>
        <w:t>Relative Humidity</w:t>
      </w:r>
    </w:p>
    <w:p w14:paraId="33E777DE" w14:textId="77777777" w:rsidR="00CB7A04" w:rsidRDefault="00CB7A04" w:rsidP="00CB7A04">
      <w:pPr>
        <w:pStyle w:val="Acronym"/>
      </w:pPr>
      <w:r>
        <w:t>RMS</w:t>
      </w:r>
      <w:r>
        <w:tab/>
        <w:t>Root Mean Squared</w:t>
      </w:r>
    </w:p>
    <w:p w14:paraId="51EE4914" w14:textId="77777777" w:rsidR="00CB7A04" w:rsidRDefault="00CB7A04" w:rsidP="00CB7A04">
      <w:pPr>
        <w:pStyle w:val="Acronym"/>
      </w:pPr>
      <w:r>
        <w:t>RoHS</w:t>
      </w:r>
      <w:r>
        <w:tab/>
        <w:t>Reduction of Hazardous Substances</w:t>
      </w:r>
    </w:p>
    <w:p w14:paraId="3D765E68" w14:textId="77777777" w:rsidR="00CB7A04" w:rsidRDefault="00CB7A04" w:rsidP="00CB7A04">
      <w:pPr>
        <w:pStyle w:val="Acronym"/>
      </w:pPr>
      <w:r>
        <w:t>R&amp;TTE</w:t>
      </w:r>
      <w:r>
        <w:tab/>
        <w:t>Radio and Telecommunications Terminal Equipment</w:t>
      </w:r>
    </w:p>
    <w:p w14:paraId="011082F8" w14:textId="77777777" w:rsidR="00CB7A04" w:rsidRDefault="00CB7A04" w:rsidP="00CB7A04">
      <w:pPr>
        <w:pStyle w:val="Acronym"/>
      </w:pPr>
      <w:r>
        <w:t>SAIS</w:t>
      </w:r>
      <w:r>
        <w:tab/>
        <w:t>Satellite AIS</w:t>
      </w:r>
    </w:p>
    <w:p w14:paraId="717D06A2" w14:textId="77777777" w:rsidR="00CB7A04" w:rsidRDefault="00CB7A04" w:rsidP="00CB7A04">
      <w:pPr>
        <w:pStyle w:val="Acronym"/>
      </w:pPr>
      <w:r>
        <w:t>SAR</w:t>
      </w:r>
      <w:r>
        <w:tab/>
        <w:t>Search and Rescue</w:t>
      </w:r>
    </w:p>
    <w:p w14:paraId="64746AF0" w14:textId="77777777" w:rsidR="00CB7A04" w:rsidRDefault="00CB7A04" w:rsidP="00CB7A04">
      <w:pPr>
        <w:pStyle w:val="Acronym"/>
      </w:pPr>
      <w:r>
        <w:t>SARSAT</w:t>
      </w:r>
      <w:r>
        <w:tab/>
        <w:t>Satellite-based Synthetic Aperture Radar</w:t>
      </w:r>
    </w:p>
    <w:p w14:paraId="613768C1" w14:textId="77777777" w:rsidR="00CB7A04" w:rsidRDefault="00CB7A04" w:rsidP="00CB7A04">
      <w:pPr>
        <w:pStyle w:val="Acronym"/>
      </w:pPr>
      <w:r>
        <w:t>SART</w:t>
      </w:r>
      <w:r>
        <w:tab/>
        <w:t>Search and Rescue Transponder</w:t>
      </w:r>
    </w:p>
    <w:p w14:paraId="25BA9FB6" w14:textId="77777777" w:rsidR="00CB7A04" w:rsidRDefault="00CB7A04" w:rsidP="00CB7A04">
      <w:pPr>
        <w:pStyle w:val="Acronym"/>
      </w:pPr>
      <w:r>
        <w:t>SAT</w:t>
      </w:r>
      <w:r>
        <w:tab/>
        <w:t>Site Acceptance Test</w:t>
      </w:r>
    </w:p>
    <w:p w14:paraId="038DDCAB" w14:textId="77777777" w:rsidR="00CB7A04" w:rsidRDefault="00CB7A04" w:rsidP="00CB7A04">
      <w:pPr>
        <w:pStyle w:val="Acronym"/>
      </w:pPr>
      <w:r>
        <w:t>S-band</w:t>
      </w:r>
      <w:r>
        <w:tab/>
        <w:t>2.0 – 4.0 GHz (Note: military designation is F-band)</w:t>
      </w:r>
    </w:p>
    <w:p w14:paraId="74572D89" w14:textId="77777777" w:rsidR="00CB7A04" w:rsidRDefault="00CB7A04" w:rsidP="00CB7A04">
      <w:pPr>
        <w:pStyle w:val="Acronym"/>
      </w:pPr>
      <w:r>
        <w:t>SLA</w:t>
      </w:r>
      <w:r>
        <w:tab/>
        <w:t>Service-Level Agreement</w:t>
      </w:r>
    </w:p>
    <w:p w14:paraId="4F7AE16C" w14:textId="77777777" w:rsidR="00CB7A04" w:rsidRDefault="00CB7A04" w:rsidP="00CB7A04">
      <w:pPr>
        <w:pStyle w:val="Acronym"/>
      </w:pPr>
      <w:r>
        <w:t>SN</w:t>
      </w:r>
      <w:r>
        <w:tab/>
        <w:t>Safety of Navigation (IMO)</w:t>
      </w:r>
    </w:p>
    <w:p w14:paraId="3826C16E" w14:textId="77777777" w:rsidR="00CB7A04" w:rsidRDefault="00CB7A04" w:rsidP="00CB7A04">
      <w:pPr>
        <w:pStyle w:val="Acronym"/>
      </w:pPr>
      <w:r>
        <w:t>SOG</w:t>
      </w:r>
      <w:r>
        <w:tab/>
        <w:t>Speed over Ground</w:t>
      </w:r>
    </w:p>
    <w:p w14:paraId="41D76098" w14:textId="77777777" w:rsidR="00CB7A04" w:rsidRDefault="00CB7A04" w:rsidP="00CB7A04">
      <w:pPr>
        <w:pStyle w:val="Acronym"/>
      </w:pPr>
      <w:r>
        <w:t>SOLAS</w:t>
      </w:r>
      <w:r>
        <w:tab/>
        <w:t>Safety of Life at Sea</w:t>
      </w:r>
    </w:p>
    <w:p w14:paraId="7EA17391" w14:textId="77777777" w:rsidR="00CB7A04" w:rsidRDefault="00CB7A04" w:rsidP="00CB7A04">
      <w:pPr>
        <w:pStyle w:val="Acronym"/>
      </w:pPr>
      <w:r>
        <w:t>SPA</w:t>
      </w:r>
      <w:r>
        <w:tab/>
        <w:t>Special Protected Area(s)</w:t>
      </w:r>
    </w:p>
    <w:p w14:paraId="12DB8567" w14:textId="77777777" w:rsidR="00CB7A04" w:rsidRDefault="00CB7A04" w:rsidP="00CB7A04">
      <w:pPr>
        <w:pStyle w:val="Acronym"/>
      </w:pPr>
      <w:r>
        <w:t>SS</w:t>
      </w:r>
      <w:r>
        <w:tab/>
        <w:t>Sea State</w:t>
      </w:r>
    </w:p>
    <w:p w14:paraId="0A99807C" w14:textId="77777777" w:rsidR="00CB7A04" w:rsidRDefault="00CB7A04" w:rsidP="00CB7A04">
      <w:pPr>
        <w:pStyle w:val="Acronym"/>
      </w:pPr>
      <w:r>
        <w:t>STC</w:t>
      </w:r>
      <w:r>
        <w:tab/>
        <w:t>Sensitivity-Time Control</w:t>
      </w:r>
    </w:p>
    <w:p w14:paraId="3DE2D423" w14:textId="77777777" w:rsidR="00CB7A04" w:rsidRDefault="00CB7A04" w:rsidP="00CB7A04">
      <w:pPr>
        <w:pStyle w:val="Acronym"/>
      </w:pPr>
      <w:r>
        <w:t>STD./std.</w:t>
      </w:r>
      <w:r>
        <w:tab/>
        <w:t>Standard</w:t>
      </w:r>
    </w:p>
    <w:p w14:paraId="41F11A4E" w14:textId="77777777" w:rsidR="00CB7A04" w:rsidRDefault="00CB7A04" w:rsidP="00CB7A04">
      <w:pPr>
        <w:pStyle w:val="Acronym"/>
      </w:pPr>
      <w:r>
        <w:t>S-57</w:t>
      </w:r>
      <w:r>
        <w:tab/>
        <w:t>Transfer Standard for Digital Hydrographic Data (IHO)</w:t>
      </w:r>
    </w:p>
    <w:p w14:paraId="598B0923" w14:textId="77777777" w:rsidR="00CB7A04" w:rsidRDefault="00CB7A04" w:rsidP="00CB7A04">
      <w:pPr>
        <w:pStyle w:val="Acronym"/>
      </w:pPr>
      <w:r>
        <w:t>S-100</w:t>
      </w:r>
      <w:r>
        <w:tab/>
        <w:t>Geospatial Information Registry (IHO)</w:t>
      </w:r>
    </w:p>
    <w:p w14:paraId="45EA65A5" w14:textId="77777777" w:rsidR="00CB7A04" w:rsidRDefault="00CB7A04" w:rsidP="00CB7A04">
      <w:pPr>
        <w:pStyle w:val="Acronym"/>
      </w:pPr>
      <w:r>
        <w:t>S-101</w:t>
      </w:r>
      <w:r>
        <w:tab/>
        <w:t>IHO ENC Product Specification (under development in 2015)</w:t>
      </w:r>
    </w:p>
    <w:p w14:paraId="4C4A544A" w14:textId="77777777" w:rsidR="00CB7A04" w:rsidRDefault="00CB7A04" w:rsidP="00CB7A04">
      <w:pPr>
        <w:pStyle w:val="Acronym"/>
      </w:pPr>
      <w:r>
        <w:t>TCPA</w:t>
      </w:r>
      <w:r>
        <w:tab/>
        <w:t>Time to Closest Point of Approach</w:t>
      </w:r>
    </w:p>
    <w:p w14:paraId="5A90838E" w14:textId="77777777" w:rsidR="00CB7A04" w:rsidRDefault="00CB7A04" w:rsidP="00CB7A04">
      <w:pPr>
        <w:pStyle w:val="Acronym"/>
      </w:pPr>
      <w:r>
        <w:t>TDMA</w:t>
      </w:r>
      <w:r>
        <w:tab/>
        <w:t>Time-Division Multiple Access</w:t>
      </w:r>
    </w:p>
    <w:p w14:paraId="7513D545" w14:textId="77777777" w:rsidR="00CB7A04" w:rsidRDefault="00CB7A04" w:rsidP="00CB7A04">
      <w:pPr>
        <w:pStyle w:val="Acronym"/>
      </w:pPr>
      <w:r>
        <w:t>TOS</w:t>
      </w:r>
      <w:r>
        <w:tab/>
        <w:t>Traffic Organization Service</w:t>
      </w:r>
    </w:p>
    <w:p w14:paraId="14E9AD7B" w14:textId="77777777" w:rsidR="00CB7A04" w:rsidRDefault="00CB7A04" w:rsidP="00CB7A04">
      <w:pPr>
        <w:pStyle w:val="Acronym"/>
      </w:pPr>
      <w:r>
        <w:t>UPS</w:t>
      </w:r>
      <w:r>
        <w:tab/>
        <w:t>Uninterruptable Power Supply</w:t>
      </w:r>
    </w:p>
    <w:p w14:paraId="63B1136F" w14:textId="77777777" w:rsidR="00CB7A04" w:rsidRDefault="00CB7A04" w:rsidP="00CB7A04">
      <w:pPr>
        <w:pStyle w:val="Acronym"/>
      </w:pPr>
      <w:r>
        <w:t>US</w:t>
      </w:r>
      <w:r>
        <w:tab/>
        <w:t>United States (of America)</w:t>
      </w:r>
    </w:p>
    <w:p w14:paraId="1B437BAB" w14:textId="77777777" w:rsidR="00CB7A04" w:rsidRDefault="00CB7A04" w:rsidP="00CB7A04">
      <w:pPr>
        <w:pStyle w:val="Acronym"/>
      </w:pPr>
      <w:r>
        <w:t>UV</w:t>
      </w:r>
      <w:r>
        <w:tab/>
        <w:t>Ultra Violet (light)</w:t>
      </w:r>
    </w:p>
    <w:p w14:paraId="06EC09A5" w14:textId="77777777" w:rsidR="00CB7A04" w:rsidRDefault="00CB7A04" w:rsidP="00CB7A04">
      <w:pPr>
        <w:pStyle w:val="Acronym"/>
      </w:pPr>
      <w:r>
        <w:t>VDL</w:t>
      </w:r>
      <w:r>
        <w:tab/>
        <w:t>VHF Data Link</w:t>
      </w:r>
    </w:p>
    <w:p w14:paraId="283AAD19" w14:textId="77777777" w:rsidR="00CB7A04" w:rsidRDefault="00CB7A04" w:rsidP="00CB7A04">
      <w:pPr>
        <w:pStyle w:val="Acronym"/>
      </w:pPr>
      <w:r>
        <w:t>VHF</w:t>
      </w:r>
      <w:r>
        <w:tab/>
        <w:t>Very High Frequency</w:t>
      </w:r>
    </w:p>
    <w:p w14:paraId="6E0F6DB9" w14:textId="77777777" w:rsidR="00CB7A04" w:rsidRDefault="00CB7A04" w:rsidP="00CB7A04">
      <w:pPr>
        <w:pStyle w:val="Acronym"/>
      </w:pPr>
      <w:r>
        <w:t>VoIP</w:t>
      </w:r>
      <w:r>
        <w:tab/>
        <w:t>Voice over Internet Protocol</w:t>
      </w:r>
    </w:p>
    <w:p w14:paraId="60F143A6" w14:textId="77777777" w:rsidR="00CB7A04" w:rsidRDefault="00CB7A04" w:rsidP="00CB7A04">
      <w:pPr>
        <w:pStyle w:val="Acronym"/>
      </w:pPr>
      <w:r>
        <w:t>VTMIS</w:t>
      </w:r>
      <w:r>
        <w:tab/>
        <w:t>Vessel Traffic Management and Information System</w:t>
      </w:r>
    </w:p>
    <w:p w14:paraId="22BD1172" w14:textId="77777777" w:rsidR="00CB7A04" w:rsidRDefault="00CB7A04" w:rsidP="00CB7A04">
      <w:pPr>
        <w:pStyle w:val="Acronym"/>
      </w:pPr>
      <w:r>
        <w:t>VTS</w:t>
      </w:r>
      <w:r>
        <w:tab/>
        <w:t>Vessel Traffic Services</w:t>
      </w:r>
    </w:p>
    <w:p w14:paraId="4A530998" w14:textId="77777777" w:rsidR="00CB7A04" w:rsidRDefault="00CB7A04" w:rsidP="00CB7A04">
      <w:pPr>
        <w:pStyle w:val="Acronym"/>
      </w:pPr>
      <w:r>
        <w:t>VTSO</w:t>
      </w:r>
      <w:r>
        <w:tab/>
        <w:t>Vessel Traffic Services Operator</w:t>
      </w:r>
    </w:p>
    <w:p w14:paraId="6EA3FB7C" w14:textId="77777777" w:rsidR="00CB7A04" w:rsidRDefault="00CB7A04" w:rsidP="00CB7A04">
      <w:pPr>
        <w:pStyle w:val="Acronym"/>
      </w:pPr>
      <w:r>
        <w:t>W</w:t>
      </w:r>
      <w:r>
        <w:tab/>
        <w:t>watt</w:t>
      </w:r>
    </w:p>
    <w:p w14:paraId="23F3BA23" w14:textId="77777777" w:rsidR="00CB7A04" w:rsidRDefault="00CB7A04" w:rsidP="00CB7A04">
      <w:pPr>
        <w:pStyle w:val="Acronym"/>
      </w:pPr>
      <w:r>
        <w:t>WGS84</w:t>
      </w:r>
      <w:r>
        <w:tab/>
        <w:t>World Geodetic System 1984 (Reference coordinate system used by GPS)</w:t>
      </w:r>
    </w:p>
    <w:p w14:paraId="58388E61" w14:textId="77777777" w:rsidR="00CB7A04" w:rsidRDefault="00CB7A04" w:rsidP="00CB7A04">
      <w:pPr>
        <w:pStyle w:val="Acronym"/>
      </w:pPr>
      <w:r>
        <w:t>WMO</w:t>
      </w:r>
      <w:r>
        <w:tab/>
        <w:t>World Meteorological Organization</w:t>
      </w:r>
    </w:p>
    <w:p w14:paraId="0CBB0BE3" w14:textId="77777777" w:rsidR="00CB7A04" w:rsidRDefault="00CB7A04" w:rsidP="00CB7A04">
      <w:pPr>
        <w:pStyle w:val="Acronym"/>
      </w:pPr>
      <w:r>
        <w:t>X-band</w:t>
      </w:r>
      <w:r>
        <w:tab/>
        <w:t>8.0 – 12.0 GHz (Note: military designation is I-band)</w:t>
      </w:r>
    </w:p>
    <w:p w14:paraId="7EC3C579" w14:textId="77777777" w:rsidR="00CB7A04" w:rsidRDefault="00CB7A04" w:rsidP="00CB7A04">
      <w:pPr>
        <w:pStyle w:val="Acronym"/>
      </w:pPr>
      <w:r>
        <w:t>XML</w:t>
      </w:r>
      <w:r>
        <w:tab/>
        <w:t>Extensible Mark-up Language</w:t>
      </w:r>
    </w:p>
    <w:p w14:paraId="377BB422" w14:textId="77777777" w:rsidR="00CB7A04" w:rsidRPr="00224DAB" w:rsidRDefault="00CB7A04" w:rsidP="00CB7A04">
      <w:pPr>
        <w:pStyle w:val="Heading1"/>
      </w:pPr>
      <w:bookmarkStart w:id="578" w:name="_Toc57464091"/>
      <w:bookmarkStart w:id="579" w:name="_Toc84167633"/>
      <w:r>
        <w:t>references</w:t>
      </w:r>
      <w:bookmarkEnd w:id="578"/>
      <w:bookmarkEnd w:id="579"/>
    </w:p>
    <w:p w14:paraId="1FBA5BE3" w14:textId="77777777" w:rsidR="00CB7A04" w:rsidRDefault="00CB7A04" w:rsidP="00CB7A04">
      <w:pPr>
        <w:pStyle w:val="Heading1separationline"/>
      </w:pPr>
    </w:p>
    <w:p w14:paraId="4B63DDA5" w14:textId="77777777" w:rsidR="00CB7A04" w:rsidRPr="009F6488" w:rsidRDefault="00CB7A04" w:rsidP="00CB7A04">
      <w:pPr>
        <w:pStyle w:val="Referencelist"/>
        <w:numPr>
          <w:ilvl w:val="0"/>
          <w:numId w:val="15"/>
        </w:numPr>
      </w:pPr>
      <w:r w:rsidRPr="009F6488">
        <w:lastRenderedPageBreak/>
        <w:t>Convention on Safety of Life At Sea (SOLAS 1974) (as amended).</w:t>
      </w:r>
    </w:p>
    <w:p w14:paraId="513AD609" w14:textId="77777777" w:rsidR="00CB7A04" w:rsidRPr="009F6488" w:rsidRDefault="00CB7A04" w:rsidP="00CB7A04">
      <w:pPr>
        <w:pStyle w:val="Referencelist"/>
        <w:numPr>
          <w:ilvl w:val="0"/>
          <w:numId w:val="15"/>
        </w:numPr>
      </w:pPr>
      <w:r w:rsidRPr="009F6488">
        <w:t>IMO Resolution A.857(20) - Guidelines for Vessel Traffic Services (1997).</w:t>
      </w:r>
    </w:p>
    <w:p w14:paraId="593201F7" w14:textId="77777777" w:rsidR="00CB7A04" w:rsidRPr="009F6488" w:rsidRDefault="00CB7A04" w:rsidP="00CB7A04">
      <w:pPr>
        <w:pStyle w:val="Referencelist"/>
        <w:numPr>
          <w:ilvl w:val="0"/>
          <w:numId w:val="15"/>
        </w:numPr>
      </w:pPr>
      <w:r w:rsidRPr="009F6488">
        <w:t>IALA Vessel Traffic Services Manual.</w:t>
      </w:r>
    </w:p>
    <w:p w14:paraId="6E8253BE" w14:textId="77777777" w:rsidR="00CB7A04" w:rsidRPr="009F6488" w:rsidRDefault="00CB7A04" w:rsidP="00CB7A04">
      <w:pPr>
        <w:pStyle w:val="Referencelist"/>
        <w:numPr>
          <w:ilvl w:val="0"/>
          <w:numId w:val="15"/>
        </w:numPr>
      </w:pPr>
      <w:r w:rsidRPr="009F6488">
        <w:t>IALA Recommendation V-103 - On Standards for Training and Certification of VTS Personnel.</w:t>
      </w:r>
    </w:p>
    <w:p w14:paraId="2EFF7453" w14:textId="0C4506AA" w:rsidR="00CB7A04" w:rsidRDefault="00CB7A04">
      <w:pPr>
        <w:pStyle w:val="Referencelist"/>
        <w:numPr>
          <w:ilvl w:val="0"/>
          <w:numId w:val="15"/>
        </w:numPr>
      </w:pPr>
      <w:r w:rsidRPr="009F6488">
        <w:t xml:space="preserve">IALA Recommendation </w:t>
      </w:r>
      <w:r w:rsidR="004D4456">
        <w:t>R0119</w:t>
      </w:r>
      <w:r w:rsidRPr="009F6488">
        <w:t xml:space="preserve"> – </w:t>
      </w:r>
      <w:r w:rsidR="004D4456">
        <w:t>Establishment of VTS</w:t>
      </w:r>
      <w:r w:rsidRPr="009F6488">
        <w:t>.</w:t>
      </w:r>
    </w:p>
    <w:p w14:paraId="26811DAF" w14:textId="34D8A2F7" w:rsidR="004D4456" w:rsidRPr="00B453D3" w:rsidRDefault="004D4456" w:rsidP="00DC2E31">
      <w:pPr>
        <w:pStyle w:val="Referencelist"/>
        <w:numPr>
          <w:ilvl w:val="0"/>
          <w:numId w:val="15"/>
        </w:numPr>
      </w:pPr>
      <w:bookmarkStart w:id="580" w:name="_Ref83898230"/>
      <w:r>
        <w:t>IALA Guideline G1150 - Establishing, Planning and Implementing VTS.</w:t>
      </w:r>
      <w:bookmarkEnd w:id="580"/>
    </w:p>
    <w:sectPr w:rsidR="004D4456" w:rsidRPr="00B453D3" w:rsidSect="00DC2E31">
      <w:headerReference w:type="even" r:id="rId31"/>
      <w:headerReference w:type="default" r:id="rId32"/>
      <w:footerReference w:type="default" r:id="rId33"/>
      <w:headerReference w:type="first" r:id="rId34"/>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Soininen Olli" w:date="2021-10-01T11:06:00Z" w:initials="SO">
    <w:p w14:paraId="079BE49A" w14:textId="406CF14D" w:rsidR="00E41EB9" w:rsidRDefault="00E41EB9">
      <w:pPr>
        <w:pStyle w:val="CommentText"/>
      </w:pPr>
      <w:r>
        <w:rPr>
          <w:rStyle w:val="CommentReference"/>
        </w:rPr>
        <w:annotationRef/>
      </w:r>
      <w:r>
        <w:t>Should be “providers”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9BE4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8650" w16cex:dateUtc="2021-10-01T1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9BE49A" w16cid:durableId="250186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4783" w14:textId="77777777" w:rsidR="00C41466" w:rsidRDefault="00C41466" w:rsidP="003274DB">
      <w:r>
        <w:separator/>
      </w:r>
    </w:p>
    <w:p w14:paraId="1E6C2D7B" w14:textId="77777777" w:rsidR="00C41466" w:rsidRDefault="00C41466"/>
  </w:endnote>
  <w:endnote w:type="continuationSeparator" w:id="0">
    <w:p w14:paraId="69515D26" w14:textId="77777777" w:rsidR="00C41466" w:rsidRDefault="00C41466" w:rsidP="003274DB">
      <w:r>
        <w:continuationSeparator/>
      </w:r>
    </w:p>
    <w:p w14:paraId="716F7456" w14:textId="77777777" w:rsidR="00C41466" w:rsidRDefault="00C414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5E90" w14:textId="77777777" w:rsidR="00E41EB9" w:rsidRDefault="00E41EB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95BB0A" w14:textId="77777777" w:rsidR="00E41EB9" w:rsidRDefault="00E41EB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D354AB9" w14:textId="77777777" w:rsidR="00E41EB9" w:rsidRDefault="00E41EB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8057C0" w14:textId="77777777" w:rsidR="00E41EB9" w:rsidRDefault="00E41EB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B33198" w14:textId="77777777" w:rsidR="00E41EB9" w:rsidRDefault="00E41EB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65B4" w14:textId="77777777" w:rsidR="00E41EB9" w:rsidRPr="00AC24F4" w:rsidRDefault="00E41EB9"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0287FF7" w14:textId="77777777" w:rsidR="00E41EB9" w:rsidRPr="00AC24F4" w:rsidRDefault="00E41EB9"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2CC1C47A" w14:textId="77777777" w:rsidR="00E41EB9" w:rsidRPr="004B6107" w:rsidRDefault="00E41EB9"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E41EB9" w:rsidRPr="004B6107" w:rsidRDefault="00E41EB9"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E41EB9" w:rsidRPr="00910058" w:rsidRDefault="00E41EB9"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ja-JP"/>
      </w:rPr>
      <mc:AlternateContent>
        <mc:Choice Requires="wps">
          <w:drawing>
            <wp:anchor distT="0" distB="0" distL="114300" distR="114300" simplePos="0" relativeHeight="251669504"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42AD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B24B" w14:textId="77777777" w:rsidR="00E41EB9" w:rsidRDefault="00E41EB9" w:rsidP="00525922">
    <w:pPr>
      <w:pStyle w:val="Footerlandscape"/>
    </w:pPr>
    <w:r>
      <w:rPr>
        <w:noProof/>
        <w:lang w:eastAsia="ja-JP"/>
      </w:rPr>
      <mc:AlternateContent>
        <mc:Choice Requires="wps">
          <w:drawing>
            <wp:anchor distT="0" distB="0" distL="114300" distR="114300" simplePos="0" relativeHeight="251691008"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F39F2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702AE35" w14:textId="77777777" w:rsidR="00E41EB9" w:rsidRPr="00B72FA5" w:rsidRDefault="00E41EB9" w:rsidP="00525922">
    <w:pPr>
      <w:pStyle w:val="Footerlandscape"/>
      <w:rPr>
        <w:rStyle w:val="PageNumber"/>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E41EB9" w:rsidRPr="00525922" w:rsidRDefault="00E41EB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A0B2" w14:textId="6F2E4D32" w:rsidR="00E41EB9" w:rsidRPr="00C716E5" w:rsidRDefault="00E41EB9" w:rsidP="00C716E5">
    <w:pPr>
      <w:pStyle w:val="Footer"/>
      <w:rPr>
        <w:sz w:val="15"/>
        <w:szCs w:val="15"/>
      </w:rPr>
    </w:pPr>
  </w:p>
  <w:p w14:paraId="22FDB4BE" w14:textId="77777777" w:rsidR="00E41EB9" w:rsidRDefault="00E41EB9" w:rsidP="00C716E5">
    <w:pPr>
      <w:pStyle w:val="Footerportrait"/>
    </w:pPr>
  </w:p>
  <w:p w14:paraId="7A0B9C09" w14:textId="4C250443" w:rsidR="00E41EB9" w:rsidRPr="00C907DF" w:rsidRDefault="00C41466" w:rsidP="00C716E5">
    <w:pPr>
      <w:pStyle w:val="Footerportrait"/>
      <w:rPr>
        <w:rStyle w:val="PageNumber"/>
        <w:szCs w:val="15"/>
      </w:rPr>
    </w:pPr>
    <w:r>
      <w:fldChar w:fldCharType="begin"/>
    </w:r>
    <w:r>
      <w:instrText xml:space="preserve"> STYLEREF "Document type" \* MERGEFORMAT </w:instrText>
    </w:r>
    <w:r>
      <w:fldChar w:fldCharType="separate"/>
    </w:r>
    <w:r w:rsidR="0062132D">
      <w:t>IALA Guideline</w:t>
    </w:r>
    <w:r>
      <w:fldChar w:fldCharType="end"/>
    </w:r>
    <w:r w:rsidR="00E41EB9" w:rsidRPr="00C907DF">
      <w:t xml:space="preserve"> </w:t>
    </w:r>
    <w:r>
      <w:fldChar w:fldCharType="begin"/>
    </w:r>
    <w:r>
      <w:instrText xml:space="preserve"> STYLEREF "Document number" \* MERGEFORMAT </w:instrText>
    </w:r>
    <w:r>
      <w:fldChar w:fldCharType="separate"/>
    </w:r>
    <w:r w:rsidR="0062132D">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0062132D" w:rsidRPr="0062132D">
      <w:rPr>
        <w:b w:val="0"/>
        <w:bCs/>
        <w:lang w:val="en-GB"/>
      </w:rPr>
      <w:t>Establishing Functional &amp; Performance Requirements for VTS Systems</w:t>
    </w:r>
    <w:r>
      <w:rPr>
        <w:b w:val="0"/>
        <w:bCs/>
        <w:lang w:val="en-GB"/>
      </w:rPr>
      <w:fldChar w:fldCharType="end"/>
    </w:r>
  </w:p>
  <w:p w14:paraId="2A6DFC42" w14:textId="34896F88" w:rsidR="00E41EB9" w:rsidRPr="00C907DF" w:rsidRDefault="00C41466" w:rsidP="00C716E5">
    <w:pPr>
      <w:pStyle w:val="Footerportrait"/>
    </w:pPr>
    <w:r>
      <w:fldChar w:fldCharType="begin"/>
    </w:r>
    <w:r>
      <w:instrText xml:space="preserve"> STYLEREF "Edition number" \* MERGEFORMAT </w:instrText>
    </w:r>
    <w:r>
      <w:fldChar w:fldCharType="separate"/>
    </w:r>
    <w:r w:rsidR="0062132D">
      <w:t>Edition 1.0</w:t>
    </w:r>
    <w:r>
      <w:fldChar w:fldCharType="end"/>
    </w:r>
    <w:r w:rsidR="00E41EB9">
      <w:t xml:space="preserve">  </w:t>
    </w:r>
    <w:r>
      <w:fldChar w:fldCharType="begin"/>
    </w:r>
    <w:r>
      <w:instrText xml:space="preserve"> STYLEREF "Document date" \* MERGEFORMAT </w:instrText>
    </w:r>
    <w:r>
      <w:fldChar w:fldCharType="separate"/>
    </w:r>
    <w:r w:rsidR="0062132D">
      <w:t>urn:mrn:iala:pub:g1111</w:t>
    </w:r>
    <w:r>
      <w:fldChar w:fldCharType="end"/>
    </w:r>
    <w:r w:rsidR="00E41EB9" w:rsidRPr="00C907DF">
      <w:tab/>
    </w:r>
    <w:r w:rsidR="00E41EB9">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3</w:t>
    </w:r>
    <w:r w:rsidR="00E41EB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B343" w14:textId="77777777" w:rsidR="00E41EB9" w:rsidRDefault="00E41EB9" w:rsidP="00C716E5">
    <w:pPr>
      <w:pStyle w:val="Footer"/>
    </w:pPr>
  </w:p>
  <w:p w14:paraId="37ACB7DB" w14:textId="77777777" w:rsidR="00E41EB9" w:rsidRDefault="00E41EB9" w:rsidP="00C716E5">
    <w:pPr>
      <w:pStyle w:val="Footerportrait"/>
    </w:pPr>
  </w:p>
  <w:p w14:paraId="78160DF8" w14:textId="71065E9D" w:rsidR="00E41EB9" w:rsidRPr="00C907DF" w:rsidRDefault="00C41466" w:rsidP="00C716E5">
    <w:pPr>
      <w:pStyle w:val="Footerportrait"/>
      <w:rPr>
        <w:rStyle w:val="PageNumber"/>
        <w:szCs w:val="15"/>
      </w:rPr>
    </w:pPr>
    <w:r>
      <w:fldChar w:fldCharType="begin"/>
    </w:r>
    <w:r>
      <w:instrText xml:space="preserve"> STYLEREF "Document type" \* MERGEFORMAT </w:instrText>
    </w:r>
    <w:r>
      <w:fldChar w:fldCharType="separate"/>
    </w:r>
    <w:r w:rsidR="0062132D">
      <w:t>IALA Guideline</w:t>
    </w:r>
    <w:r>
      <w:fldChar w:fldCharType="end"/>
    </w:r>
    <w:r w:rsidR="00E41EB9" w:rsidRPr="00C907DF">
      <w:t xml:space="preserve"> </w:t>
    </w:r>
    <w:r>
      <w:fldChar w:fldCharType="begin"/>
    </w:r>
    <w:r>
      <w:instrText xml:space="preserve"> STYLEREF "Document number" \* MERGEFORMAT </w:instrText>
    </w:r>
    <w:r>
      <w:fldChar w:fldCharType="separate"/>
    </w:r>
    <w:r w:rsidR="0062132D">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0062132D" w:rsidRPr="0062132D">
      <w:rPr>
        <w:b w:val="0"/>
        <w:bCs/>
        <w:lang w:val="en-GB"/>
      </w:rPr>
      <w:t>Establishing Functional &amp; Performance Requirements for VTS Systems</w:t>
    </w:r>
    <w:r>
      <w:rPr>
        <w:b w:val="0"/>
        <w:bCs/>
        <w:lang w:val="en-GB"/>
      </w:rPr>
      <w:fldChar w:fldCharType="end"/>
    </w:r>
  </w:p>
  <w:p w14:paraId="0122D2E4" w14:textId="72B19E2F" w:rsidR="00E41EB9" w:rsidRPr="00525922" w:rsidRDefault="00C41466" w:rsidP="00C716E5">
    <w:pPr>
      <w:pStyle w:val="Footerportrait"/>
    </w:pPr>
    <w:r>
      <w:fldChar w:fldCharType="begin"/>
    </w:r>
    <w:r>
      <w:instrText xml:space="preserve"> STYLEREF "Edition number" \* ME</w:instrText>
    </w:r>
    <w:r>
      <w:instrText xml:space="preserve">RGEFORMAT </w:instrText>
    </w:r>
    <w:r>
      <w:fldChar w:fldCharType="separate"/>
    </w:r>
    <w:r w:rsidR="0062132D">
      <w:t>Edition 1.0</w:t>
    </w:r>
    <w:r>
      <w:fldChar w:fldCharType="end"/>
    </w:r>
    <w:r w:rsidR="00E41EB9" w:rsidRPr="00C907DF">
      <w:tab/>
    </w:r>
    <w:r w:rsidR="00E41EB9">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4</w:t>
    </w:r>
    <w:r w:rsidR="00E41EB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F5B1" w14:textId="77777777" w:rsidR="00E41EB9" w:rsidRDefault="00E41EB9" w:rsidP="00C716E5">
    <w:pPr>
      <w:pStyle w:val="Footer"/>
    </w:pPr>
  </w:p>
  <w:p w14:paraId="65EE4AA9" w14:textId="77777777" w:rsidR="00E41EB9" w:rsidRDefault="00E41EB9" w:rsidP="00C716E5">
    <w:pPr>
      <w:pStyle w:val="Footerportrait"/>
    </w:pPr>
  </w:p>
  <w:p w14:paraId="01B31A8D" w14:textId="10443F2B" w:rsidR="00E41EB9" w:rsidRPr="00C907DF" w:rsidRDefault="00C41466" w:rsidP="00184C2E">
    <w:pPr>
      <w:pStyle w:val="Footerportrait"/>
      <w:tabs>
        <w:tab w:val="clear" w:pos="10206"/>
        <w:tab w:val="right" w:pos="15137"/>
      </w:tabs>
    </w:pPr>
    <w:r>
      <w:fldChar w:fldCharType="begin"/>
    </w:r>
    <w:r>
      <w:instrText xml:space="preserve"> STYLEREF "Document type" \* MERGEFORMAT </w:instrText>
    </w:r>
    <w:r>
      <w:fldChar w:fldCharType="separate"/>
    </w:r>
    <w:r w:rsidR="0062132D">
      <w:t>IALA Guideline</w:t>
    </w:r>
    <w:r>
      <w:fldChar w:fldCharType="end"/>
    </w:r>
    <w:r w:rsidR="00E41EB9" w:rsidRPr="00C907DF">
      <w:t xml:space="preserve"> </w:t>
    </w:r>
    <w:r>
      <w:fldChar w:fldCharType="begin"/>
    </w:r>
    <w:r>
      <w:instrText xml:space="preserve"> STYLEREF "Document number" \* MERGEFORMAT </w:instrText>
    </w:r>
    <w:r>
      <w:fldChar w:fldCharType="separate"/>
    </w:r>
    <w:r w:rsidR="0062132D">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0062132D" w:rsidRPr="0062132D">
      <w:rPr>
        <w:b w:val="0"/>
        <w:bCs/>
        <w:lang w:val="en-GB"/>
      </w:rPr>
      <w:t>Establishing Functional &amp; Performance Requirements for VTS</w:t>
    </w:r>
    <w:r w:rsidR="0062132D">
      <w:t xml:space="preserve"> Systems</w:t>
    </w:r>
    <w:r>
      <w:fldChar w:fldCharType="end"/>
    </w:r>
    <w:r w:rsidR="00E41EB9">
      <w:tab/>
    </w:r>
  </w:p>
  <w:p w14:paraId="4F0E4EF1" w14:textId="407CEDC0" w:rsidR="00E41EB9" w:rsidRPr="00C907DF" w:rsidRDefault="00C41466" w:rsidP="00184C2E">
    <w:pPr>
      <w:pStyle w:val="Footerportrait"/>
      <w:tabs>
        <w:tab w:val="clear" w:pos="10206"/>
        <w:tab w:val="right" w:pos="15137"/>
      </w:tabs>
    </w:pPr>
    <w:r>
      <w:fldChar w:fldCharType="begin"/>
    </w:r>
    <w:r>
      <w:instrText xml:space="preserve"> STYLEREF "Edition number" \* MERGEFORMAT </w:instrText>
    </w:r>
    <w:r>
      <w:fldChar w:fldCharType="separate"/>
    </w:r>
    <w:r w:rsidR="0062132D">
      <w:t>Edition 1.0</w:t>
    </w:r>
    <w:r>
      <w:fldChar w:fldCharType="end"/>
    </w:r>
    <w:r w:rsidR="00E41EB9">
      <w:t xml:space="preserve">  </w:t>
    </w:r>
    <w:r>
      <w:fldChar w:fldCharType="begin"/>
    </w:r>
    <w:r>
      <w:instrText xml:space="preserve"> STYLEREF "Document date" \* MER</w:instrText>
    </w:r>
    <w:r>
      <w:instrText xml:space="preserve">GEFORMAT </w:instrText>
    </w:r>
    <w:r>
      <w:fldChar w:fldCharType="separate"/>
    </w:r>
    <w:r w:rsidR="0062132D">
      <w:t>urn:mrn:iala:pub:g1111</w:t>
    </w:r>
    <w:r>
      <w:fldChar w:fldCharType="end"/>
    </w:r>
    <w:r w:rsidR="00E41EB9">
      <w:tab/>
    </w:r>
    <w:r w:rsidR="00E41EB9">
      <w:rPr>
        <w:rStyle w:val="PageNumber"/>
        <w:szCs w:val="15"/>
      </w:rPr>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13</w:t>
    </w:r>
    <w:r w:rsidR="00E41EB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FDE2B" w14:textId="77777777" w:rsidR="00C41466" w:rsidRDefault="00C41466" w:rsidP="003274DB">
      <w:r>
        <w:separator/>
      </w:r>
    </w:p>
    <w:p w14:paraId="4E9AEA0B" w14:textId="77777777" w:rsidR="00C41466" w:rsidRDefault="00C41466"/>
  </w:footnote>
  <w:footnote w:type="continuationSeparator" w:id="0">
    <w:p w14:paraId="418F4D59" w14:textId="77777777" w:rsidR="00C41466" w:rsidRDefault="00C41466" w:rsidP="003274DB">
      <w:r>
        <w:continuationSeparator/>
      </w:r>
    </w:p>
    <w:p w14:paraId="31971ED5" w14:textId="77777777" w:rsidR="00C41466" w:rsidRDefault="00C414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D87" w14:textId="62089369" w:rsidR="00E41EB9" w:rsidRDefault="00C41466">
    <w:pPr>
      <w:pStyle w:val="Header"/>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1026" type="#_x0000_t136" style="position:absolute;margin-left:0;margin-top:0;width:573.35pt;height:86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15E2" w14:textId="13F4950E" w:rsidR="00E41EB9" w:rsidRDefault="00C41466">
    <w:pPr>
      <w:pStyle w:val="Header"/>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1041" type="#_x0000_t136" style="position:absolute;margin-left:0;margin-top:0;width:573.35pt;height:86pt;rotation:315;z-index:-25159065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6D0" w14:textId="3B5994B0" w:rsidR="00E41EB9" w:rsidRPr="00667792" w:rsidRDefault="00C41466" w:rsidP="00667792">
    <w:pPr>
      <w:pStyle w:val="Header"/>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1042" type="#_x0000_t136" style="position:absolute;margin-left:0;margin-top:0;width:573.35pt;height:86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78720"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CD65" w14:textId="62709997" w:rsidR="00E41EB9" w:rsidRDefault="00C41466">
    <w:pPr>
      <w:pStyle w:val="Header"/>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1040" type="#_x0000_t136" style="position:absolute;margin-left:0;margin-top:0;width:573.35pt;height:86pt;rotation:315;z-index:-25159270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CC56" w14:textId="33DA3083" w:rsidR="00E41EB9" w:rsidRPr="00ED2A8D" w:rsidRDefault="00C41466" w:rsidP="008747E0">
    <w:pPr>
      <w:pStyle w:val="Header"/>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1027" type="#_x0000_t136" style="position:absolute;margin-left:0;margin-top:0;width:573.35pt;height:86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sidRPr="00442889">
      <w:rPr>
        <w:noProof/>
        <w:lang w:eastAsia="ja-JP"/>
      </w:rPr>
      <w:drawing>
        <wp:anchor distT="0" distB="0" distL="114300" distR="114300" simplePos="0" relativeHeight="251657214"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41ED63" w14:textId="1594A93A" w:rsidR="00E41EB9" w:rsidRPr="00ED2A8D" w:rsidRDefault="00E41EB9" w:rsidP="002E22B1">
    <w:pPr>
      <w:pStyle w:val="Header"/>
      <w:jc w:val="right"/>
    </w:pPr>
    <w:del w:id="1" w:author="Kevin Gregory" w:date="2022-01-21T11:08:00Z">
      <w:r w:rsidDel="0062132D">
        <w:delText>VTS50-10.2.3.1</w:delText>
      </w:r>
    </w:del>
    <w:ins w:id="2" w:author="Kevin Gregory" w:date="2022-01-21T11:08:00Z">
      <w:r w:rsidR="0062132D">
        <w:t>VTS51-13.3.2.4</w:t>
      </w:r>
    </w:ins>
  </w:p>
  <w:p w14:paraId="3C3CC941" w14:textId="77777777" w:rsidR="00E41EB9" w:rsidRDefault="00E41EB9" w:rsidP="008747E0">
    <w:pPr>
      <w:pStyle w:val="Header"/>
    </w:pPr>
  </w:p>
  <w:p w14:paraId="030197BC" w14:textId="77777777" w:rsidR="00E41EB9" w:rsidRDefault="00E41EB9" w:rsidP="008747E0">
    <w:pPr>
      <w:pStyle w:val="Header"/>
    </w:pPr>
  </w:p>
  <w:p w14:paraId="6F26C7F5" w14:textId="77777777" w:rsidR="00E41EB9" w:rsidRDefault="00E41EB9" w:rsidP="008747E0">
    <w:pPr>
      <w:pStyle w:val="Header"/>
    </w:pPr>
  </w:p>
  <w:p w14:paraId="3DD1F8D8" w14:textId="77777777" w:rsidR="00E41EB9" w:rsidRDefault="00E41EB9" w:rsidP="008747E0">
    <w:pPr>
      <w:pStyle w:val="Header"/>
    </w:pPr>
  </w:p>
  <w:p w14:paraId="3B44442C" w14:textId="77777777" w:rsidR="00E41EB9" w:rsidRDefault="00E41EB9" w:rsidP="008747E0">
    <w:pPr>
      <w:pStyle w:val="Header"/>
    </w:pPr>
    <w:r>
      <w:rPr>
        <w:noProof/>
        <w:lang w:eastAsia="ja-JP"/>
      </w:rPr>
      <w:drawing>
        <wp:anchor distT="0" distB="0" distL="114300" distR="114300" simplePos="0" relativeHeight="251656189"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E41EB9" w:rsidRPr="00ED2A8D" w:rsidRDefault="00E41EB9" w:rsidP="008747E0">
    <w:pPr>
      <w:pStyle w:val="Header"/>
    </w:pPr>
  </w:p>
  <w:p w14:paraId="7B23EB9C" w14:textId="77777777" w:rsidR="00E41EB9" w:rsidRPr="00ED2A8D" w:rsidRDefault="00E41EB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38F8" w14:textId="71DEEC73" w:rsidR="00E41EB9" w:rsidRDefault="00C41466">
    <w:pPr>
      <w:pStyle w:val="Header"/>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1025" type="#_x0000_t136" style="position:absolute;margin-left:0;margin-top:0;width:573.35pt;height:86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88960"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E41EB9" w:rsidRDefault="00E41EB9">
    <w:pPr>
      <w:pStyle w:val="Header"/>
    </w:pPr>
  </w:p>
  <w:p w14:paraId="3427B9C6" w14:textId="77777777" w:rsidR="00E41EB9" w:rsidRDefault="00E41E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3DEE" w14:textId="74EF05CF" w:rsidR="00E41EB9" w:rsidRDefault="00C41466">
    <w:pPr>
      <w:pStyle w:val="Header"/>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1029" type="#_x0000_t136" style="position:absolute;margin-left:0;margin-top:0;width:573.35pt;height:86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01F3" w14:textId="657525F5" w:rsidR="00E41EB9" w:rsidRPr="00ED2A8D" w:rsidRDefault="00C41466" w:rsidP="008747E0">
    <w:pPr>
      <w:pStyle w:val="Header"/>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1030" type="#_x0000_t136" style="position:absolute;margin-left:0;margin-top:0;width:573.35pt;height:86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4656"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E41EB9" w:rsidRPr="00ED2A8D" w:rsidRDefault="00E41EB9" w:rsidP="008747E0">
    <w:pPr>
      <w:pStyle w:val="Header"/>
    </w:pPr>
  </w:p>
  <w:p w14:paraId="44519597" w14:textId="77777777" w:rsidR="00E41EB9" w:rsidRDefault="00E41EB9" w:rsidP="008747E0">
    <w:pPr>
      <w:pStyle w:val="Header"/>
    </w:pPr>
  </w:p>
  <w:p w14:paraId="08E48E36" w14:textId="77777777" w:rsidR="00E41EB9" w:rsidRDefault="00E41EB9" w:rsidP="008747E0">
    <w:pPr>
      <w:pStyle w:val="Header"/>
    </w:pPr>
  </w:p>
  <w:p w14:paraId="4330649D" w14:textId="77777777" w:rsidR="00E41EB9" w:rsidRDefault="00E41EB9" w:rsidP="008747E0">
    <w:pPr>
      <w:pStyle w:val="Header"/>
    </w:pPr>
  </w:p>
  <w:p w14:paraId="3290C150" w14:textId="77777777" w:rsidR="00E41EB9" w:rsidRPr="00441393" w:rsidRDefault="00E41EB9" w:rsidP="00441393">
    <w:pPr>
      <w:pStyle w:val="Contents"/>
    </w:pPr>
    <w:r>
      <w:t>DOCUMENT HISTORY</w:t>
    </w:r>
  </w:p>
  <w:p w14:paraId="7654F193" w14:textId="77777777" w:rsidR="00E41EB9" w:rsidRPr="00ED2A8D" w:rsidRDefault="00E41EB9" w:rsidP="008747E0">
    <w:pPr>
      <w:pStyle w:val="Header"/>
    </w:pPr>
  </w:p>
  <w:p w14:paraId="33C49A9A" w14:textId="77777777" w:rsidR="00E41EB9" w:rsidRPr="00AC33A2" w:rsidRDefault="00E41EB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D53" w14:textId="5E97F81D" w:rsidR="00E41EB9" w:rsidRDefault="00C41466">
    <w:pPr>
      <w:pStyle w:val="Header"/>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1028" type="#_x0000_t136" style="position:absolute;margin-left:0;margin-top:0;width:573.35pt;height:86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FB19" w14:textId="7C561250" w:rsidR="00E41EB9" w:rsidRDefault="00C41466">
    <w:pPr>
      <w:pStyle w:val="Header"/>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1032" type="#_x0000_t136" style="position:absolute;margin-left:0;margin-top:0;width:573.35pt;height:86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E10" w14:textId="39718082" w:rsidR="00E41EB9" w:rsidRPr="00ED2A8D" w:rsidRDefault="00C41466" w:rsidP="008747E0">
    <w:pPr>
      <w:pStyle w:val="Header"/>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1033" type="#_x0000_t136" style="position:absolute;margin-left:0;margin-top:0;width:573.35pt;height:86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6704"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E41EB9" w:rsidRPr="00ED2A8D" w:rsidRDefault="00E41EB9" w:rsidP="008747E0">
    <w:pPr>
      <w:pStyle w:val="Header"/>
    </w:pPr>
  </w:p>
  <w:p w14:paraId="4B48E463" w14:textId="77777777" w:rsidR="00E41EB9" w:rsidRDefault="00E41EB9" w:rsidP="008747E0">
    <w:pPr>
      <w:pStyle w:val="Header"/>
    </w:pPr>
  </w:p>
  <w:p w14:paraId="466E9A48" w14:textId="77777777" w:rsidR="00E41EB9" w:rsidRDefault="00E41EB9" w:rsidP="008747E0">
    <w:pPr>
      <w:pStyle w:val="Header"/>
    </w:pPr>
  </w:p>
  <w:p w14:paraId="1C21A0B6" w14:textId="77777777" w:rsidR="00E41EB9" w:rsidRDefault="00E41EB9" w:rsidP="008747E0">
    <w:pPr>
      <w:pStyle w:val="Header"/>
    </w:pPr>
  </w:p>
  <w:p w14:paraId="511F36D0" w14:textId="77777777" w:rsidR="00E41EB9" w:rsidRPr="00441393" w:rsidRDefault="00E41EB9" w:rsidP="00441393">
    <w:pPr>
      <w:pStyle w:val="Contents"/>
    </w:pPr>
    <w:r>
      <w:t>CONTENTS</w:t>
    </w:r>
  </w:p>
  <w:p w14:paraId="3586BB74" w14:textId="77777777" w:rsidR="00E41EB9" w:rsidRDefault="00E41EB9" w:rsidP="0078486B">
    <w:pPr>
      <w:pStyle w:val="Header"/>
      <w:spacing w:line="140" w:lineRule="exact"/>
    </w:pPr>
  </w:p>
  <w:p w14:paraId="0CD22E94" w14:textId="77777777" w:rsidR="00E41EB9" w:rsidRPr="00AC33A2" w:rsidRDefault="00E41EB9"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75B3" w14:textId="0F965B9F" w:rsidR="00E41EB9" w:rsidRPr="00ED2A8D" w:rsidRDefault="00C41466" w:rsidP="00C716E5">
    <w:pPr>
      <w:pStyle w:val="Header"/>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1031" type="#_x0000_t136" style="position:absolute;margin-left:0;margin-top:0;width:573.35pt;height:86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60800"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E41EB9" w:rsidRPr="00ED2A8D" w:rsidRDefault="00E41EB9" w:rsidP="00C716E5">
    <w:pPr>
      <w:pStyle w:val="Header"/>
    </w:pPr>
  </w:p>
  <w:p w14:paraId="4A3FA433" w14:textId="77777777" w:rsidR="00E41EB9" w:rsidRDefault="00E41EB9" w:rsidP="00C716E5">
    <w:pPr>
      <w:pStyle w:val="Header"/>
    </w:pPr>
  </w:p>
  <w:p w14:paraId="068B08C8" w14:textId="77777777" w:rsidR="00E41EB9" w:rsidRDefault="00E41EB9" w:rsidP="00C716E5">
    <w:pPr>
      <w:pStyle w:val="Header"/>
    </w:pPr>
  </w:p>
  <w:p w14:paraId="1EDC8260" w14:textId="77777777" w:rsidR="00E41EB9" w:rsidRDefault="00E41EB9" w:rsidP="00C716E5">
    <w:pPr>
      <w:pStyle w:val="Header"/>
    </w:pPr>
  </w:p>
  <w:p w14:paraId="0C826CAD" w14:textId="77777777" w:rsidR="00E41EB9" w:rsidRPr="00441393" w:rsidRDefault="00E41EB9" w:rsidP="00C716E5">
    <w:pPr>
      <w:pStyle w:val="Contents"/>
    </w:pPr>
    <w:r>
      <w:t>CONTENTS</w:t>
    </w:r>
  </w:p>
  <w:p w14:paraId="028FED7C" w14:textId="77777777" w:rsidR="00E41EB9" w:rsidRPr="00ED2A8D" w:rsidRDefault="00E41EB9" w:rsidP="00C716E5">
    <w:pPr>
      <w:pStyle w:val="Header"/>
    </w:pPr>
  </w:p>
  <w:p w14:paraId="66967035" w14:textId="77777777" w:rsidR="00E41EB9" w:rsidRPr="00AC33A2" w:rsidRDefault="00E41EB9" w:rsidP="00C716E5">
    <w:pPr>
      <w:pStyle w:val="Header"/>
      <w:spacing w:line="140" w:lineRule="exact"/>
    </w:pPr>
  </w:p>
  <w:p w14:paraId="345B8A02" w14:textId="77777777" w:rsidR="00E41EB9" w:rsidRDefault="00E41EB9">
    <w:pPr>
      <w:pStyle w:val="Header"/>
    </w:pPr>
    <w:r>
      <w:rPr>
        <w:noProof/>
        <w:lang w:eastAsia="ja-JP"/>
      </w:rPr>
      <w:drawing>
        <wp:anchor distT="0" distB="0" distL="114300" distR="114300" simplePos="0" relativeHeight="251658752"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EE204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244B3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E849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01AC8"/>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84003C8"/>
    <w:multiLevelType w:val="hybridMultilevel"/>
    <w:tmpl w:val="674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9C37E91"/>
    <w:multiLevelType w:val="multilevel"/>
    <w:tmpl w:val="B1BE70EA"/>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0C141A7"/>
    <w:multiLevelType w:val="hybridMultilevel"/>
    <w:tmpl w:val="F0DA6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1146AA"/>
    <w:multiLevelType w:val="hybridMultilevel"/>
    <w:tmpl w:val="7BF6F2F4"/>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8"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38B33D5"/>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54A4879"/>
    <w:multiLevelType w:val="multilevel"/>
    <w:tmpl w:val="04090023"/>
    <w:styleLink w:val="ArticleSection"/>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2E23251A"/>
    <w:multiLevelType w:val="hybridMultilevel"/>
    <w:tmpl w:val="328A5FB4"/>
    <w:lvl w:ilvl="0" w:tplc="D4B01022">
      <w:start w:val="1"/>
      <w:numFmt w:val="bullet"/>
      <w:lvlText w:val="•"/>
      <w:lvlJc w:val="left"/>
      <w:pPr>
        <w:tabs>
          <w:tab w:val="num" w:pos="720"/>
        </w:tabs>
        <w:ind w:left="720" w:hanging="360"/>
      </w:pPr>
      <w:rPr>
        <w:rFonts w:ascii="Arial" w:hAnsi="Arial" w:hint="default"/>
      </w:rPr>
    </w:lvl>
    <w:lvl w:ilvl="1" w:tplc="59E2C988" w:tentative="1">
      <w:start w:val="1"/>
      <w:numFmt w:val="bullet"/>
      <w:lvlText w:val="•"/>
      <w:lvlJc w:val="left"/>
      <w:pPr>
        <w:tabs>
          <w:tab w:val="num" w:pos="1440"/>
        </w:tabs>
        <w:ind w:left="1440" w:hanging="360"/>
      </w:pPr>
      <w:rPr>
        <w:rFonts w:ascii="Arial" w:hAnsi="Arial" w:hint="default"/>
      </w:rPr>
    </w:lvl>
    <w:lvl w:ilvl="2" w:tplc="ED04411E" w:tentative="1">
      <w:start w:val="1"/>
      <w:numFmt w:val="bullet"/>
      <w:lvlText w:val="•"/>
      <w:lvlJc w:val="left"/>
      <w:pPr>
        <w:tabs>
          <w:tab w:val="num" w:pos="2160"/>
        </w:tabs>
        <w:ind w:left="2160" w:hanging="360"/>
      </w:pPr>
      <w:rPr>
        <w:rFonts w:ascii="Arial" w:hAnsi="Arial" w:hint="default"/>
      </w:rPr>
    </w:lvl>
    <w:lvl w:ilvl="3" w:tplc="B108136C" w:tentative="1">
      <w:start w:val="1"/>
      <w:numFmt w:val="bullet"/>
      <w:lvlText w:val="•"/>
      <w:lvlJc w:val="left"/>
      <w:pPr>
        <w:tabs>
          <w:tab w:val="num" w:pos="2880"/>
        </w:tabs>
        <w:ind w:left="2880" w:hanging="360"/>
      </w:pPr>
      <w:rPr>
        <w:rFonts w:ascii="Arial" w:hAnsi="Arial" w:hint="default"/>
      </w:rPr>
    </w:lvl>
    <w:lvl w:ilvl="4" w:tplc="9962DCCA" w:tentative="1">
      <w:start w:val="1"/>
      <w:numFmt w:val="bullet"/>
      <w:lvlText w:val="•"/>
      <w:lvlJc w:val="left"/>
      <w:pPr>
        <w:tabs>
          <w:tab w:val="num" w:pos="3600"/>
        </w:tabs>
        <w:ind w:left="3600" w:hanging="360"/>
      </w:pPr>
      <w:rPr>
        <w:rFonts w:ascii="Arial" w:hAnsi="Arial" w:hint="default"/>
      </w:rPr>
    </w:lvl>
    <w:lvl w:ilvl="5" w:tplc="ABCC3A0E" w:tentative="1">
      <w:start w:val="1"/>
      <w:numFmt w:val="bullet"/>
      <w:lvlText w:val="•"/>
      <w:lvlJc w:val="left"/>
      <w:pPr>
        <w:tabs>
          <w:tab w:val="num" w:pos="4320"/>
        </w:tabs>
        <w:ind w:left="4320" w:hanging="360"/>
      </w:pPr>
      <w:rPr>
        <w:rFonts w:ascii="Arial" w:hAnsi="Arial" w:hint="default"/>
      </w:rPr>
    </w:lvl>
    <w:lvl w:ilvl="6" w:tplc="92C66266" w:tentative="1">
      <w:start w:val="1"/>
      <w:numFmt w:val="bullet"/>
      <w:lvlText w:val="•"/>
      <w:lvlJc w:val="left"/>
      <w:pPr>
        <w:tabs>
          <w:tab w:val="num" w:pos="5040"/>
        </w:tabs>
        <w:ind w:left="5040" w:hanging="360"/>
      </w:pPr>
      <w:rPr>
        <w:rFonts w:ascii="Arial" w:hAnsi="Arial" w:hint="default"/>
      </w:rPr>
    </w:lvl>
    <w:lvl w:ilvl="7" w:tplc="73E4891A" w:tentative="1">
      <w:start w:val="1"/>
      <w:numFmt w:val="bullet"/>
      <w:lvlText w:val="•"/>
      <w:lvlJc w:val="left"/>
      <w:pPr>
        <w:tabs>
          <w:tab w:val="num" w:pos="5760"/>
        </w:tabs>
        <w:ind w:left="5760" w:hanging="360"/>
      </w:pPr>
      <w:rPr>
        <w:rFonts w:ascii="Arial" w:hAnsi="Arial" w:hint="default"/>
      </w:rPr>
    </w:lvl>
    <w:lvl w:ilvl="8" w:tplc="0DFCE55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2A08AF"/>
    <w:multiLevelType w:val="multilevel"/>
    <w:tmpl w:val="C7EC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8A4C4A"/>
    <w:multiLevelType w:val="hybridMultilevel"/>
    <w:tmpl w:val="F0FA5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040152E"/>
    <w:multiLevelType w:val="hybridMultilevel"/>
    <w:tmpl w:val="7C66EC7E"/>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5"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9B97163"/>
    <w:multiLevelType w:val="hybridMultilevel"/>
    <w:tmpl w:val="4CA61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62"/>
  </w:num>
  <w:num w:numId="3">
    <w:abstractNumId w:val="17"/>
  </w:num>
  <w:num w:numId="4">
    <w:abstractNumId w:val="40"/>
  </w:num>
  <w:num w:numId="5">
    <w:abstractNumId w:val="33"/>
  </w:num>
  <w:num w:numId="6">
    <w:abstractNumId w:val="31"/>
  </w:num>
  <w:num w:numId="7">
    <w:abstractNumId w:val="43"/>
  </w:num>
  <w:num w:numId="8">
    <w:abstractNumId w:val="16"/>
  </w:num>
  <w:num w:numId="9">
    <w:abstractNumId w:val="29"/>
  </w:num>
  <w:num w:numId="10">
    <w:abstractNumId w:val="34"/>
  </w:num>
  <w:num w:numId="11">
    <w:abstractNumId w:val="12"/>
  </w:num>
  <w:num w:numId="12">
    <w:abstractNumId w:val="44"/>
  </w:num>
  <w:num w:numId="13">
    <w:abstractNumId w:val="8"/>
  </w:num>
  <w:num w:numId="14">
    <w:abstractNumId w:val="56"/>
  </w:num>
  <w:num w:numId="15">
    <w:abstractNumId w:val="24"/>
  </w:num>
  <w:num w:numId="16">
    <w:abstractNumId w:val="22"/>
  </w:num>
  <w:num w:numId="17">
    <w:abstractNumId w:val="42"/>
  </w:num>
  <w:num w:numId="18">
    <w:abstractNumId w:val="11"/>
  </w:num>
  <w:num w:numId="19">
    <w:abstractNumId w:val="20"/>
  </w:num>
  <w:num w:numId="20">
    <w:abstractNumId w:val="49"/>
  </w:num>
  <w:num w:numId="21">
    <w:abstractNumId w:val="19"/>
  </w:num>
  <w:num w:numId="22">
    <w:abstractNumId w:val="60"/>
  </w:num>
  <w:num w:numId="23">
    <w:abstractNumId w:val="10"/>
  </w:num>
  <w:num w:numId="24">
    <w:abstractNumId w:val="38"/>
  </w:num>
  <w:num w:numId="25">
    <w:abstractNumId w:val="32"/>
  </w:num>
  <w:num w:numId="26">
    <w:abstractNumId w:val="48"/>
  </w:num>
  <w:num w:numId="27">
    <w:abstractNumId w:val="50"/>
  </w:num>
  <w:num w:numId="28">
    <w:abstractNumId w:val="13"/>
  </w:num>
  <w:num w:numId="29">
    <w:abstractNumId w:val="45"/>
  </w:num>
  <w:num w:numId="30">
    <w:abstractNumId w:val="41"/>
  </w:num>
  <w:num w:numId="31">
    <w:abstractNumId w:val="25"/>
  </w:num>
  <w:num w:numId="32">
    <w:abstractNumId w:val="57"/>
  </w:num>
  <w:num w:numId="33">
    <w:abstractNumId w:val="18"/>
  </w:num>
  <w:num w:numId="3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7"/>
  </w:num>
  <w:num w:numId="46">
    <w:abstractNumId w:val="57"/>
  </w:num>
  <w:num w:numId="47">
    <w:abstractNumId w:val="57"/>
  </w:num>
  <w:num w:numId="48">
    <w:abstractNumId w:val="52"/>
  </w:num>
  <w:num w:numId="49">
    <w:abstractNumId w:val="37"/>
  </w:num>
  <w:num w:numId="50">
    <w:abstractNumId w:val="55"/>
  </w:num>
  <w:num w:numId="51">
    <w:abstractNumId w:val="23"/>
  </w:num>
  <w:num w:numId="52">
    <w:abstractNumId w:val="59"/>
  </w:num>
  <w:num w:numId="53">
    <w:abstractNumId w:val="47"/>
  </w:num>
  <w:num w:numId="54">
    <w:abstractNumId w:val="28"/>
  </w:num>
  <w:num w:numId="55">
    <w:abstractNumId w:val="24"/>
    <w:lvlOverride w:ilvl="0">
      <w:startOverride w:val="1"/>
    </w:lvlOverride>
  </w:num>
  <w:num w:numId="56">
    <w:abstractNumId w:val="24"/>
    <w:lvlOverride w:ilvl="0">
      <w:startOverride w:val="1"/>
    </w:lvlOverride>
  </w:num>
  <w:num w:numId="57">
    <w:abstractNumId w:val="24"/>
    <w:lvlOverride w:ilvl="0">
      <w:startOverride w:val="1"/>
    </w:lvlOverride>
  </w:num>
  <w:num w:numId="58">
    <w:abstractNumId w:val="24"/>
    <w:lvlOverride w:ilvl="0">
      <w:startOverride w:val="1"/>
    </w:lvlOverride>
  </w:num>
  <w:num w:numId="59">
    <w:abstractNumId w:val="24"/>
    <w:lvlOverride w:ilvl="0">
      <w:startOverride w:val="1"/>
    </w:lvlOverride>
  </w:num>
  <w:num w:numId="60">
    <w:abstractNumId w:val="24"/>
    <w:lvlOverride w:ilvl="0">
      <w:startOverride w:val="1"/>
    </w:lvlOverride>
  </w:num>
  <w:num w:numId="61">
    <w:abstractNumId w:val="24"/>
    <w:lvlOverride w:ilvl="0">
      <w:startOverride w:val="1"/>
    </w:lvlOverride>
  </w:num>
  <w:num w:numId="62">
    <w:abstractNumId w:val="24"/>
    <w:lvlOverride w:ilvl="0">
      <w:startOverride w:val="1"/>
    </w:lvlOverride>
  </w:num>
  <w:num w:numId="63">
    <w:abstractNumId w:val="24"/>
    <w:lvlOverride w:ilvl="0">
      <w:startOverride w:val="1"/>
    </w:lvlOverride>
  </w:num>
  <w:num w:numId="64">
    <w:abstractNumId w:val="24"/>
    <w:lvlOverride w:ilvl="0">
      <w:startOverride w:val="1"/>
    </w:lvlOverride>
  </w:num>
  <w:num w:numId="65">
    <w:abstractNumId w:val="61"/>
  </w:num>
  <w:num w:numId="66">
    <w:abstractNumId w:val="26"/>
  </w:num>
  <w:num w:numId="67">
    <w:abstractNumId w:val="21"/>
  </w:num>
  <w:num w:numId="68">
    <w:abstractNumId w:val="53"/>
  </w:num>
  <w:num w:numId="69">
    <w:abstractNumId w:val="14"/>
  </w:num>
  <w:num w:numId="70">
    <w:abstractNumId w:val="39"/>
  </w:num>
  <w:num w:numId="71">
    <w:abstractNumId w:val="41"/>
  </w:num>
  <w:num w:numId="72">
    <w:abstractNumId w:val="41"/>
  </w:num>
  <w:num w:numId="73">
    <w:abstractNumId w:val="36"/>
  </w:num>
  <w:num w:numId="74">
    <w:abstractNumId w:val="15"/>
  </w:num>
  <w:num w:numId="75">
    <w:abstractNumId w:val="41"/>
  </w:num>
  <w:num w:numId="76">
    <w:abstractNumId w:val="30"/>
  </w:num>
  <w:num w:numId="77">
    <w:abstractNumId w:val="58"/>
  </w:num>
  <w:num w:numId="78">
    <w:abstractNumId w:val="51"/>
  </w:num>
  <w:num w:numId="79">
    <w:abstractNumId w:val="27"/>
  </w:num>
  <w:num w:numId="80">
    <w:abstractNumId w:val="54"/>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rson w15:author="Soininen Olli">
    <w15:presenceInfo w15:providerId="None" w15:userId="Soininen Ol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i-FI"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activeWritingStyle w:appName="MSWord" w:lang="ja-JP" w:vendorID="64" w:dllVersion="0"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MrI0NTSxMDA0NTJX0lEKTi0uzszPAykwrQUATsXQvywAAAA="/>
  </w:docVars>
  <w:rsids>
    <w:rsidRoot w:val="00787781"/>
    <w:rsid w:val="000053C2"/>
    <w:rsid w:val="0001616D"/>
    <w:rsid w:val="00016839"/>
    <w:rsid w:val="000174F9"/>
    <w:rsid w:val="0002245E"/>
    <w:rsid w:val="000249C2"/>
    <w:rsid w:val="000258F6"/>
    <w:rsid w:val="00030545"/>
    <w:rsid w:val="0003579A"/>
    <w:rsid w:val="00037560"/>
    <w:rsid w:val="000379A7"/>
    <w:rsid w:val="00040EB8"/>
    <w:rsid w:val="000439A4"/>
    <w:rsid w:val="00044293"/>
    <w:rsid w:val="000472F8"/>
    <w:rsid w:val="0005449E"/>
    <w:rsid w:val="00055129"/>
    <w:rsid w:val="00057699"/>
    <w:rsid w:val="00057B6D"/>
    <w:rsid w:val="00061A7B"/>
    <w:rsid w:val="000848EB"/>
    <w:rsid w:val="0008654C"/>
    <w:rsid w:val="000904ED"/>
    <w:rsid w:val="00091545"/>
    <w:rsid w:val="000A27A8"/>
    <w:rsid w:val="000A41E1"/>
    <w:rsid w:val="000A498D"/>
    <w:rsid w:val="000A7FEA"/>
    <w:rsid w:val="000B2356"/>
    <w:rsid w:val="000C711B"/>
    <w:rsid w:val="000D02A0"/>
    <w:rsid w:val="000D2431"/>
    <w:rsid w:val="000E0237"/>
    <w:rsid w:val="000E3954"/>
    <w:rsid w:val="000E3E52"/>
    <w:rsid w:val="000F0F9F"/>
    <w:rsid w:val="000F3F43"/>
    <w:rsid w:val="000F4C4D"/>
    <w:rsid w:val="000F58ED"/>
    <w:rsid w:val="00110865"/>
    <w:rsid w:val="00113D5B"/>
    <w:rsid w:val="00113F8F"/>
    <w:rsid w:val="00122EBD"/>
    <w:rsid w:val="001349DB"/>
    <w:rsid w:val="00134A26"/>
    <w:rsid w:val="00135AEB"/>
    <w:rsid w:val="00136E58"/>
    <w:rsid w:val="00140079"/>
    <w:rsid w:val="00150D34"/>
    <w:rsid w:val="00152A5B"/>
    <w:rsid w:val="001547F9"/>
    <w:rsid w:val="00155279"/>
    <w:rsid w:val="001607D8"/>
    <w:rsid w:val="00160ECB"/>
    <w:rsid w:val="00161325"/>
    <w:rsid w:val="00162225"/>
    <w:rsid w:val="0016517C"/>
    <w:rsid w:val="00170DFC"/>
    <w:rsid w:val="0017187B"/>
    <w:rsid w:val="001747AD"/>
    <w:rsid w:val="00184427"/>
    <w:rsid w:val="00184C2E"/>
    <w:rsid w:val="001875B1"/>
    <w:rsid w:val="001B135C"/>
    <w:rsid w:val="001B2A35"/>
    <w:rsid w:val="001B339A"/>
    <w:rsid w:val="001C650B"/>
    <w:rsid w:val="001C72B5"/>
    <w:rsid w:val="001D2E7A"/>
    <w:rsid w:val="001D3992"/>
    <w:rsid w:val="001D47E7"/>
    <w:rsid w:val="001D4A3E"/>
    <w:rsid w:val="001D79BB"/>
    <w:rsid w:val="001E416D"/>
    <w:rsid w:val="001F4842"/>
    <w:rsid w:val="001F4EF8"/>
    <w:rsid w:val="001F5AB1"/>
    <w:rsid w:val="00201337"/>
    <w:rsid w:val="002022EA"/>
    <w:rsid w:val="002044E9"/>
    <w:rsid w:val="00205B17"/>
    <w:rsid w:val="00205D9B"/>
    <w:rsid w:val="00215111"/>
    <w:rsid w:val="002204DA"/>
    <w:rsid w:val="00222D4C"/>
    <w:rsid w:val="0022371A"/>
    <w:rsid w:val="0023152C"/>
    <w:rsid w:val="0023210E"/>
    <w:rsid w:val="00237785"/>
    <w:rsid w:val="00251FB9"/>
    <w:rsid w:val="002520AD"/>
    <w:rsid w:val="0025660A"/>
    <w:rsid w:val="00257B14"/>
    <w:rsid w:val="00257DF8"/>
    <w:rsid w:val="00257E4A"/>
    <w:rsid w:val="0026038D"/>
    <w:rsid w:val="0026288F"/>
    <w:rsid w:val="00267D1E"/>
    <w:rsid w:val="0027175D"/>
    <w:rsid w:val="00282496"/>
    <w:rsid w:val="0028314D"/>
    <w:rsid w:val="002918C5"/>
    <w:rsid w:val="0029793F"/>
    <w:rsid w:val="002A00DB"/>
    <w:rsid w:val="002A1C42"/>
    <w:rsid w:val="002A60DC"/>
    <w:rsid w:val="002A617C"/>
    <w:rsid w:val="002A71CF"/>
    <w:rsid w:val="002B3E9D"/>
    <w:rsid w:val="002C77F4"/>
    <w:rsid w:val="002D0869"/>
    <w:rsid w:val="002D78FE"/>
    <w:rsid w:val="002E22B1"/>
    <w:rsid w:val="002E4993"/>
    <w:rsid w:val="002E5BAC"/>
    <w:rsid w:val="002E5FD7"/>
    <w:rsid w:val="002E7635"/>
    <w:rsid w:val="002F265A"/>
    <w:rsid w:val="003000BA"/>
    <w:rsid w:val="0030413F"/>
    <w:rsid w:val="00305EFE"/>
    <w:rsid w:val="00313B4B"/>
    <w:rsid w:val="00313D85"/>
    <w:rsid w:val="00315CE3"/>
    <w:rsid w:val="0031629B"/>
    <w:rsid w:val="003211CF"/>
    <w:rsid w:val="0032328A"/>
    <w:rsid w:val="003251FE"/>
    <w:rsid w:val="00327332"/>
    <w:rsid w:val="003274DB"/>
    <w:rsid w:val="00327FBF"/>
    <w:rsid w:val="00332A7B"/>
    <w:rsid w:val="003343E0"/>
    <w:rsid w:val="00335E40"/>
    <w:rsid w:val="00336EBB"/>
    <w:rsid w:val="00344408"/>
    <w:rsid w:val="00345E37"/>
    <w:rsid w:val="00346168"/>
    <w:rsid w:val="00347F3E"/>
    <w:rsid w:val="003519C2"/>
    <w:rsid w:val="003621C3"/>
    <w:rsid w:val="0036382D"/>
    <w:rsid w:val="003640DF"/>
    <w:rsid w:val="00380350"/>
    <w:rsid w:val="00380B4E"/>
    <w:rsid w:val="003816E4"/>
    <w:rsid w:val="00384501"/>
    <w:rsid w:val="0039131E"/>
    <w:rsid w:val="003A04A6"/>
    <w:rsid w:val="003A1A56"/>
    <w:rsid w:val="003A7759"/>
    <w:rsid w:val="003A7F6E"/>
    <w:rsid w:val="003B03EA"/>
    <w:rsid w:val="003C009D"/>
    <w:rsid w:val="003C2C60"/>
    <w:rsid w:val="003C58C5"/>
    <w:rsid w:val="003C7C34"/>
    <w:rsid w:val="003D0F37"/>
    <w:rsid w:val="003D5150"/>
    <w:rsid w:val="003F14F7"/>
    <w:rsid w:val="003F1901"/>
    <w:rsid w:val="003F1C3A"/>
    <w:rsid w:val="003F2F60"/>
    <w:rsid w:val="0041086B"/>
    <w:rsid w:val="00414698"/>
    <w:rsid w:val="0042565E"/>
    <w:rsid w:val="00432C05"/>
    <w:rsid w:val="00434234"/>
    <w:rsid w:val="00440379"/>
    <w:rsid w:val="00441116"/>
    <w:rsid w:val="00441393"/>
    <w:rsid w:val="00444F33"/>
    <w:rsid w:val="00447CF0"/>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4456"/>
    <w:rsid w:val="004D6D3F"/>
    <w:rsid w:val="004E0BBB"/>
    <w:rsid w:val="004E1D57"/>
    <w:rsid w:val="004E2F16"/>
    <w:rsid w:val="004F1812"/>
    <w:rsid w:val="004F3E6B"/>
    <w:rsid w:val="004F5930"/>
    <w:rsid w:val="004F6196"/>
    <w:rsid w:val="00503044"/>
    <w:rsid w:val="00510AD9"/>
    <w:rsid w:val="005127C9"/>
    <w:rsid w:val="00517E6C"/>
    <w:rsid w:val="00523666"/>
    <w:rsid w:val="00523F79"/>
    <w:rsid w:val="00525922"/>
    <w:rsid w:val="00526234"/>
    <w:rsid w:val="0052758D"/>
    <w:rsid w:val="00534F34"/>
    <w:rsid w:val="0053692E"/>
    <w:rsid w:val="005378A6"/>
    <w:rsid w:val="00547837"/>
    <w:rsid w:val="00550E68"/>
    <w:rsid w:val="00552EA6"/>
    <w:rsid w:val="00557337"/>
    <w:rsid w:val="00557434"/>
    <w:rsid w:val="00576D38"/>
    <w:rsid w:val="00577542"/>
    <w:rsid w:val="005805D2"/>
    <w:rsid w:val="00595415"/>
    <w:rsid w:val="00596762"/>
    <w:rsid w:val="00597652"/>
    <w:rsid w:val="005A0703"/>
    <w:rsid w:val="005A080B"/>
    <w:rsid w:val="005B12A5"/>
    <w:rsid w:val="005B1F75"/>
    <w:rsid w:val="005C161A"/>
    <w:rsid w:val="005C1699"/>
    <w:rsid w:val="005C1BCB"/>
    <w:rsid w:val="005C2312"/>
    <w:rsid w:val="005C4735"/>
    <w:rsid w:val="005C5C63"/>
    <w:rsid w:val="005C6395"/>
    <w:rsid w:val="005D03E9"/>
    <w:rsid w:val="005D16B7"/>
    <w:rsid w:val="005D304B"/>
    <w:rsid w:val="005D3AF4"/>
    <w:rsid w:val="005D477A"/>
    <w:rsid w:val="005D6E5D"/>
    <w:rsid w:val="005E3989"/>
    <w:rsid w:val="005E4659"/>
    <w:rsid w:val="005E657A"/>
    <w:rsid w:val="005E6B4B"/>
    <w:rsid w:val="005F1386"/>
    <w:rsid w:val="005F17C2"/>
    <w:rsid w:val="005F5EEC"/>
    <w:rsid w:val="00600C2B"/>
    <w:rsid w:val="00600E2F"/>
    <w:rsid w:val="00601C30"/>
    <w:rsid w:val="0060282A"/>
    <w:rsid w:val="00611977"/>
    <w:rsid w:val="00612022"/>
    <w:rsid w:val="006127AC"/>
    <w:rsid w:val="0062132D"/>
    <w:rsid w:val="006218E8"/>
    <w:rsid w:val="00633DC4"/>
    <w:rsid w:val="00634A78"/>
    <w:rsid w:val="00642025"/>
    <w:rsid w:val="00646E87"/>
    <w:rsid w:val="00647FA9"/>
    <w:rsid w:val="0065107F"/>
    <w:rsid w:val="00661445"/>
    <w:rsid w:val="00661946"/>
    <w:rsid w:val="00662990"/>
    <w:rsid w:val="006652E5"/>
    <w:rsid w:val="00666061"/>
    <w:rsid w:val="00667424"/>
    <w:rsid w:val="00667792"/>
    <w:rsid w:val="0067154B"/>
    <w:rsid w:val="00671677"/>
    <w:rsid w:val="00672F17"/>
    <w:rsid w:val="006744D8"/>
    <w:rsid w:val="006750F2"/>
    <w:rsid w:val="006752D6"/>
    <w:rsid w:val="00675E02"/>
    <w:rsid w:val="006802D8"/>
    <w:rsid w:val="0068553C"/>
    <w:rsid w:val="00685F34"/>
    <w:rsid w:val="006871B8"/>
    <w:rsid w:val="00695656"/>
    <w:rsid w:val="006975A8"/>
    <w:rsid w:val="006A0B17"/>
    <w:rsid w:val="006A1012"/>
    <w:rsid w:val="006C1376"/>
    <w:rsid w:val="006C48F9"/>
    <w:rsid w:val="006D6AA1"/>
    <w:rsid w:val="006E0E7D"/>
    <w:rsid w:val="006E10BF"/>
    <w:rsid w:val="006E178F"/>
    <w:rsid w:val="006F1C14"/>
    <w:rsid w:val="006F6A16"/>
    <w:rsid w:val="00703A6A"/>
    <w:rsid w:val="00720CB2"/>
    <w:rsid w:val="00722236"/>
    <w:rsid w:val="00725CCA"/>
    <w:rsid w:val="0072737A"/>
    <w:rsid w:val="007311E7"/>
    <w:rsid w:val="00731DEE"/>
    <w:rsid w:val="00734BC6"/>
    <w:rsid w:val="007427B2"/>
    <w:rsid w:val="00745D1D"/>
    <w:rsid w:val="00752E79"/>
    <w:rsid w:val="007541D3"/>
    <w:rsid w:val="00756ACD"/>
    <w:rsid w:val="007577D7"/>
    <w:rsid w:val="00761BA5"/>
    <w:rsid w:val="0076781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4CF7"/>
    <w:rsid w:val="007A53A6"/>
    <w:rsid w:val="007A5AAE"/>
    <w:rsid w:val="007A6159"/>
    <w:rsid w:val="007A76F2"/>
    <w:rsid w:val="007A7D86"/>
    <w:rsid w:val="007A7E35"/>
    <w:rsid w:val="007B1EFF"/>
    <w:rsid w:val="007B27E9"/>
    <w:rsid w:val="007B2C5B"/>
    <w:rsid w:val="007B2D11"/>
    <w:rsid w:val="007B6700"/>
    <w:rsid w:val="007B6A93"/>
    <w:rsid w:val="007B7BEC"/>
    <w:rsid w:val="007D1805"/>
    <w:rsid w:val="007D2107"/>
    <w:rsid w:val="007D3A42"/>
    <w:rsid w:val="007D5895"/>
    <w:rsid w:val="007D5A8E"/>
    <w:rsid w:val="007D6661"/>
    <w:rsid w:val="007D77AB"/>
    <w:rsid w:val="007E0E79"/>
    <w:rsid w:val="007E28D0"/>
    <w:rsid w:val="007E30DF"/>
    <w:rsid w:val="007E4685"/>
    <w:rsid w:val="007F7544"/>
    <w:rsid w:val="00800995"/>
    <w:rsid w:val="00812EAA"/>
    <w:rsid w:val="00816F79"/>
    <w:rsid w:val="008172F8"/>
    <w:rsid w:val="0082599E"/>
    <w:rsid w:val="008301EB"/>
    <w:rsid w:val="008326B2"/>
    <w:rsid w:val="00837DBD"/>
    <w:rsid w:val="00846831"/>
    <w:rsid w:val="0085064A"/>
    <w:rsid w:val="0085152E"/>
    <w:rsid w:val="00851F87"/>
    <w:rsid w:val="00855B76"/>
    <w:rsid w:val="00865532"/>
    <w:rsid w:val="00867686"/>
    <w:rsid w:val="008737D3"/>
    <w:rsid w:val="008747E0"/>
    <w:rsid w:val="008750A9"/>
    <w:rsid w:val="0087563F"/>
    <w:rsid w:val="00876841"/>
    <w:rsid w:val="00877E2A"/>
    <w:rsid w:val="00882B3C"/>
    <w:rsid w:val="0088783D"/>
    <w:rsid w:val="0089476E"/>
    <w:rsid w:val="008970F9"/>
    <w:rsid w:val="008972C3"/>
    <w:rsid w:val="008A28D9"/>
    <w:rsid w:val="008A30BA"/>
    <w:rsid w:val="008A3DCB"/>
    <w:rsid w:val="008A57E6"/>
    <w:rsid w:val="008A6B93"/>
    <w:rsid w:val="008C33B5"/>
    <w:rsid w:val="008C3A72"/>
    <w:rsid w:val="008C6969"/>
    <w:rsid w:val="008C6BE6"/>
    <w:rsid w:val="008D29F3"/>
    <w:rsid w:val="008D3883"/>
    <w:rsid w:val="008E1F69"/>
    <w:rsid w:val="008E76B1"/>
    <w:rsid w:val="008F38BB"/>
    <w:rsid w:val="008F57D8"/>
    <w:rsid w:val="00900C7A"/>
    <w:rsid w:val="00902834"/>
    <w:rsid w:val="00910058"/>
    <w:rsid w:val="009115DD"/>
    <w:rsid w:val="00914330"/>
    <w:rsid w:val="00914E26"/>
    <w:rsid w:val="0091590F"/>
    <w:rsid w:val="00921ACD"/>
    <w:rsid w:val="009239C7"/>
    <w:rsid w:val="00923B4D"/>
    <w:rsid w:val="0092540C"/>
    <w:rsid w:val="00925E0F"/>
    <w:rsid w:val="00931A57"/>
    <w:rsid w:val="00934294"/>
    <w:rsid w:val="0093492E"/>
    <w:rsid w:val="00937677"/>
    <w:rsid w:val="009414E6"/>
    <w:rsid w:val="00953D23"/>
    <w:rsid w:val="0095450F"/>
    <w:rsid w:val="00955753"/>
    <w:rsid w:val="009563E0"/>
    <w:rsid w:val="00956901"/>
    <w:rsid w:val="00962EC1"/>
    <w:rsid w:val="00971591"/>
    <w:rsid w:val="0097243D"/>
    <w:rsid w:val="00974564"/>
    <w:rsid w:val="00974E99"/>
    <w:rsid w:val="009764FA"/>
    <w:rsid w:val="0097681F"/>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07B0C"/>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4E45"/>
    <w:rsid w:val="00A97900"/>
    <w:rsid w:val="00AA1D7A"/>
    <w:rsid w:val="00AA243C"/>
    <w:rsid w:val="00AA3E01"/>
    <w:rsid w:val="00AA42D0"/>
    <w:rsid w:val="00AB0BFA"/>
    <w:rsid w:val="00AB4095"/>
    <w:rsid w:val="00AB4A37"/>
    <w:rsid w:val="00AB76B7"/>
    <w:rsid w:val="00AC33A2"/>
    <w:rsid w:val="00AD38F7"/>
    <w:rsid w:val="00AE180B"/>
    <w:rsid w:val="00AE65F1"/>
    <w:rsid w:val="00AE6BB4"/>
    <w:rsid w:val="00AE74AD"/>
    <w:rsid w:val="00AF159C"/>
    <w:rsid w:val="00B01873"/>
    <w:rsid w:val="00B036AF"/>
    <w:rsid w:val="00B06552"/>
    <w:rsid w:val="00B074AB"/>
    <w:rsid w:val="00B07717"/>
    <w:rsid w:val="00B17253"/>
    <w:rsid w:val="00B17D23"/>
    <w:rsid w:val="00B2583D"/>
    <w:rsid w:val="00B300B1"/>
    <w:rsid w:val="00B31A41"/>
    <w:rsid w:val="00B3287F"/>
    <w:rsid w:val="00B3400D"/>
    <w:rsid w:val="00B40199"/>
    <w:rsid w:val="00B502FF"/>
    <w:rsid w:val="00B528D3"/>
    <w:rsid w:val="00B62CBC"/>
    <w:rsid w:val="00B643DF"/>
    <w:rsid w:val="00B65300"/>
    <w:rsid w:val="00B67422"/>
    <w:rsid w:val="00B70BD4"/>
    <w:rsid w:val="00B71106"/>
    <w:rsid w:val="00B712CA"/>
    <w:rsid w:val="00B72FA5"/>
    <w:rsid w:val="00B73463"/>
    <w:rsid w:val="00B76FD5"/>
    <w:rsid w:val="00B843A9"/>
    <w:rsid w:val="00B90123"/>
    <w:rsid w:val="00B9016D"/>
    <w:rsid w:val="00BA0F98"/>
    <w:rsid w:val="00BA1517"/>
    <w:rsid w:val="00BA3A37"/>
    <w:rsid w:val="00BA4E39"/>
    <w:rsid w:val="00BA5754"/>
    <w:rsid w:val="00BA67FD"/>
    <w:rsid w:val="00BA7C48"/>
    <w:rsid w:val="00BB7A71"/>
    <w:rsid w:val="00BC251F"/>
    <w:rsid w:val="00BC27F6"/>
    <w:rsid w:val="00BC39F4"/>
    <w:rsid w:val="00BD1587"/>
    <w:rsid w:val="00BD6A20"/>
    <w:rsid w:val="00BD7EE1"/>
    <w:rsid w:val="00BE1EEC"/>
    <w:rsid w:val="00BE5568"/>
    <w:rsid w:val="00BE5764"/>
    <w:rsid w:val="00BE7295"/>
    <w:rsid w:val="00BF1358"/>
    <w:rsid w:val="00BF1696"/>
    <w:rsid w:val="00C0106D"/>
    <w:rsid w:val="00C03944"/>
    <w:rsid w:val="00C11387"/>
    <w:rsid w:val="00C133BE"/>
    <w:rsid w:val="00C17621"/>
    <w:rsid w:val="00C222B4"/>
    <w:rsid w:val="00C262E4"/>
    <w:rsid w:val="00C267ED"/>
    <w:rsid w:val="00C3242D"/>
    <w:rsid w:val="00C33E20"/>
    <w:rsid w:val="00C3407F"/>
    <w:rsid w:val="00C35CF6"/>
    <w:rsid w:val="00C3725B"/>
    <w:rsid w:val="00C41466"/>
    <w:rsid w:val="00C43DD5"/>
    <w:rsid w:val="00C50319"/>
    <w:rsid w:val="00C522BE"/>
    <w:rsid w:val="00C533EC"/>
    <w:rsid w:val="00C5470E"/>
    <w:rsid w:val="00C55EFB"/>
    <w:rsid w:val="00C56585"/>
    <w:rsid w:val="00C56B3F"/>
    <w:rsid w:val="00C61E62"/>
    <w:rsid w:val="00C6211D"/>
    <w:rsid w:val="00C63A97"/>
    <w:rsid w:val="00C65492"/>
    <w:rsid w:val="00C716E5"/>
    <w:rsid w:val="00C773D9"/>
    <w:rsid w:val="00C80307"/>
    <w:rsid w:val="00C80ACE"/>
    <w:rsid w:val="00C81162"/>
    <w:rsid w:val="00C82377"/>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30AA"/>
    <w:rsid w:val="00CB42A3"/>
    <w:rsid w:val="00CB7460"/>
    <w:rsid w:val="00CB7A04"/>
    <w:rsid w:val="00CC35EF"/>
    <w:rsid w:val="00CC5048"/>
    <w:rsid w:val="00CC6246"/>
    <w:rsid w:val="00CE5860"/>
    <w:rsid w:val="00CE5E46"/>
    <w:rsid w:val="00CE61B9"/>
    <w:rsid w:val="00CF1D23"/>
    <w:rsid w:val="00CF49CC"/>
    <w:rsid w:val="00CF54C2"/>
    <w:rsid w:val="00D04F0B"/>
    <w:rsid w:val="00D07384"/>
    <w:rsid w:val="00D1463A"/>
    <w:rsid w:val="00D24632"/>
    <w:rsid w:val="00D252C9"/>
    <w:rsid w:val="00D32DDF"/>
    <w:rsid w:val="00D35F77"/>
    <w:rsid w:val="00D3700C"/>
    <w:rsid w:val="00D4573B"/>
    <w:rsid w:val="00D46F9B"/>
    <w:rsid w:val="00D50525"/>
    <w:rsid w:val="00D61E21"/>
    <w:rsid w:val="00D638E0"/>
    <w:rsid w:val="00D653B1"/>
    <w:rsid w:val="00D728A4"/>
    <w:rsid w:val="00D74AE1"/>
    <w:rsid w:val="00D75D42"/>
    <w:rsid w:val="00D80B20"/>
    <w:rsid w:val="00D865A8"/>
    <w:rsid w:val="00D9012A"/>
    <w:rsid w:val="00D92C2D"/>
    <w:rsid w:val="00D9361E"/>
    <w:rsid w:val="00D93E26"/>
    <w:rsid w:val="00D94039"/>
    <w:rsid w:val="00D94F38"/>
    <w:rsid w:val="00D96C8A"/>
    <w:rsid w:val="00DA0621"/>
    <w:rsid w:val="00DA17CD"/>
    <w:rsid w:val="00DA5DC4"/>
    <w:rsid w:val="00DB21B0"/>
    <w:rsid w:val="00DB25B3"/>
    <w:rsid w:val="00DC2372"/>
    <w:rsid w:val="00DC2E31"/>
    <w:rsid w:val="00DC689D"/>
    <w:rsid w:val="00DD041E"/>
    <w:rsid w:val="00DD60F2"/>
    <w:rsid w:val="00DE0893"/>
    <w:rsid w:val="00DE0A23"/>
    <w:rsid w:val="00DE2814"/>
    <w:rsid w:val="00DE6290"/>
    <w:rsid w:val="00DE6796"/>
    <w:rsid w:val="00DF41B2"/>
    <w:rsid w:val="00E01166"/>
    <w:rsid w:val="00E01272"/>
    <w:rsid w:val="00E015AE"/>
    <w:rsid w:val="00E03067"/>
    <w:rsid w:val="00E03846"/>
    <w:rsid w:val="00E069B6"/>
    <w:rsid w:val="00E157B3"/>
    <w:rsid w:val="00E16EB4"/>
    <w:rsid w:val="00E20A7D"/>
    <w:rsid w:val="00E21A27"/>
    <w:rsid w:val="00E27A2F"/>
    <w:rsid w:val="00E41EB9"/>
    <w:rsid w:val="00E426CB"/>
    <w:rsid w:val="00E42A94"/>
    <w:rsid w:val="00E44826"/>
    <w:rsid w:val="00E451BA"/>
    <w:rsid w:val="00E454B5"/>
    <w:rsid w:val="00E458BF"/>
    <w:rsid w:val="00E54BFB"/>
    <w:rsid w:val="00E54CD7"/>
    <w:rsid w:val="00E64915"/>
    <w:rsid w:val="00E706E7"/>
    <w:rsid w:val="00E812D5"/>
    <w:rsid w:val="00E818AD"/>
    <w:rsid w:val="00E827A9"/>
    <w:rsid w:val="00E84229"/>
    <w:rsid w:val="00E84965"/>
    <w:rsid w:val="00E8674E"/>
    <w:rsid w:val="00E90E4E"/>
    <w:rsid w:val="00E9391E"/>
    <w:rsid w:val="00EA1052"/>
    <w:rsid w:val="00EA218F"/>
    <w:rsid w:val="00EA4F29"/>
    <w:rsid w:val="00EA5B27"/>
    <w:rsid w:val="00EA5F83"/>
    <w:rsid w:val="00EA6F9D"/>
    <w:rsid w:val="00EB31E2"/>
    <w:rsid w:val="00EB6F3C"/>
    <w:rsid w:val="00EC1E2C"/>
    <w:rsid w:val="00EC2B9A"/>
    <w:rsid w:val="00EC3723"/>
    <w:rsid w:val="00EC568A"/>
    <w:rsid w:val="00EC585B"/>
    <w:rsid w:val="00EC7C87"/>
    <w:rsid w:val="00ED030E"/>
    <w:rsid w:val="00ED2A8D"/>
    <w:rsid w:val="00ED2ACE"/>
    <w:rsid w:val="00ED43C9"/>
    <w:rsid w:val="00ED43DA"/>
    <w:rsid w:val="00ED4450"/>
    <w:rsid w:val="00ED5A37"/>
    <w:rsid w:val="00ED7C1D"/>
    <w:rsid w:val="00EE54CB"/>
    <w:rsid w:val="00EE6424"/>
    <w:rsid w:val="00EF1C54"/>
    <w:rsid w:val="00EF404B"/>
    <w:rsid w:val="00F00376"/>
    <w:rsid w:val="00F01F0C"/>
    <w:rsid w:val="00F02A5A"/>
    <w:rsid w:val="00F1031C"/>
    <w:rsid w:val="00F11368"/>
    <w:rsid w:val="00F11764"/>
    <w:rsid w:val="00F12D19"/>
    <w:rsid w:val="00F157E2"/>
    <w:rsid w:val="00F17506"/>
    <w:rsid w:val="00F259E2"/>
    <w:rsid w:val="00F31A97"/>
    <w:rsid w:val="00F31FC0"/>
    <w:rsid w:val="00F41AAF"/>
    <w:rsid w:val="00F41F0B"/>
    <w:rsid w:val="00F527AC"/>
    <w:rsid w:val="00F5503F"/>
    <w:rsid w:val="00F55501"/>
    <w:rsid w:val="00F56887"/>
    <w:rsid w:val="00F60625"/>
    <w:rsid w:val="00F61D83"/>
    <w:rsid w:val="00F636D1"/>
    <w:rsid w:val="00F65DD1"/>
    <w:rsid w:val="00F707B3"/>
    <w:rsid w:val="00F71135"/>
    <w:rsid w:val="00F74309"/>
    <w:rsid w:val="00F7793E"/>
    <w:rsid w:val="00F808DF"/>
    <w:rsid w:val="00F82C35"/>
    <w:rsid w:val="00F838A7"/>
    <w:rsid w:val="00F8489A"/>
    <w:rsid w:val="00F90461"/>
    <w:rsid w:val="00F95F1F"/>
    <w:rsid w:val="00FA0546"/>
    <w:rsid w:val="00FA370D"/>
    <w:rsid w:val="00FA66F1"/>
    <w:rsid w:val="00FC06AF"/>
    <w:rsid w:val="00FC24E6"/>
    <w:rsid w:val="00FC378B"/>
    <w:rsid w:val="00FC3977"/>
    <w:rsid w:val="00FC44EE"/>
    <w:rsid w:val="00FC5BAF"/>
    <w:rsid w:val="00FD2566"/>
    <w:rsid w:val="00FD2F16"/>
    <w:rsid w:val="00FD6065"/>
    <w:rsid w:val="00FE11FE"/>
    <w:rsid w:val="00FE1D34"/>
    <w:rsid w:val="00FE244F"/>
    <w:rsid w:val="00FE2A6F"/>
    <w:rsid w:val="00FE4F14"/>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8FA998"/>
  <w15:docId w15:val="{11698FD7-73C2-4152-86DB-B7DF0FC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aliases w:val="Annex level 1"/>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aliases w:val="Annex level 2"/>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Annex level 3"/>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aliases w:val="Annex level 1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aliases w:val="Annex level 2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aliases w:val="Annex level 3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8A6B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uiPriority w:val="39"/>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character" w:styleId="Strong">
    <w:name w:val="Strong"/>
    <w:basedOn w:val="DefaultParagraphFont"/>
    <w:uiPriority w:val="22"/>
    <w:rsid w:val="00267D1E"/>
    <w:rPr>
      <w:b/>
      <w:bCs/>
    </w:rPr>
  </w:style>
  <w:style w:type="paragraph" w:customStyle="1" w:styleId="equation0">
    <w:name w:val="equation"/>
    <w:basedOn w:val="Normal"/>
    <w:next w:val="BodyText"/>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TableofFigures"/>
    <w:next w:val="BodyText"/>
    <w:rsid w:val="00267D1E"/>
    <w:pPr>
      <w:ind w:right="425"/>
    </w:pPr>
  </w:style>
  <w:style w:type="paragraph" w:customStyle="1" w:styleId="AnnexTablecaption">
    <w:name w:val="Annex Table caption"/>
    <w:basedOn w:val="Tablecaption"/>
    <w:next w:val="Normal"/>
    <w:rsid w:val="00267D1E"/>
    <w:pPr>
      <w:numPr>
        <w:numId w:val="6"/>
      </w:numPr>
      <w:tabs>
        <w:tab w:val="left" w:pos="851"/>
      </w:tabs>
      <w:ind w:left="851" w:hanging="851"/>
    </w:pPr>
  </w:style>
  <w:style w:type="paragraph" w:customStyle="1" w:styleId="ANNEXDHEAD20">
    <w:name w:val="ANNEX D HEAD 2"/>
    <w:basedOn w:val="BodyText"/>
    <w:next w:val="Heading2separationline"/>
    <w:rsid w:val="00267D1E"/>
    <w:pPr>
      <w:tabs>
        <w:tab w:val="num" w:pos="0"/>
      </w:tabs>
      <w:spacing w:before="120"/>
      <w:ind w:left="851" w:hanging="851"/>
    </w:pPr>
    <w:rPr>
      <w:b/>
      <w:color w:val="407EC9"/>
      <w:sz w:val="24"/>
      <w:lang w:eastAsia="de-DE"/>
    </w:rPr>
  </w:style>
  <w:style w:type="paragraph" w:customStyle="1" w:styleId="Recallinglist1">
    <w:name w:val="Recalling list 1"/>
    <w:basedOn w:val="Normal"/>
    <w:rsid w:val="00267D1E"/>
    <w:pPr>
      <w:numPr>
        <w:numId w:val="52"/>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l"/>
    <w:rsid w:val="00267D1E"/>
    <w:pPr>
      <w:numPr>
        <w:ilvl w:val="1"/>
        <w:numId w:val="52"/>
      </w:numPr>
      <w:spacing w:after="120" w:line="240" w:lineRule="auto"/>
    </w:pPr>
    <w:rPr>
      <w:rFonts w:ascii="Arial" w:eastAsia="Times New Roman" w:hAnsi="Arial" w:cs="Times New Roman"/>
      <w:sz w:val="22"/>
      <w:szCs w:val="24"/>
    </w:rPr>
  </w:style>
  <w:style w:type="paragraph" w:customStyle="1" w:styleId="Recallinglist3">
    <w:name w:val="Recalling list 3"/>
    <w:basedOn w:val="Normal"/>
    <w:rsid w:val="00267D1E"/>
    <w:pPr>
      <w:numPr>
        <w:ilvl w:val="2"/>
        <w:numId w:val="52"/>
      </w:numPr>
      <w:spacing w:after="120" w:line="240" w:lineRule="auto"/>
    </w:pPr>
    <w:rPr>
      <w:rFonts w:ascii="Arial" w:eastAsia="Times New Roman" w:hAnsi="Arial" w:cs="Times New Roman"/>
      <w:sz w:val="20"/>
      <w:szCs w:val="24"/>
    </w:rPr>
  </w:style>
  <w:style w:type="paragraph" w:styleId="Index1">
    <w:name w:val="index 1"/>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l"/>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NoList"/>
    <w:rsid w:val="00267D1E"/>
    <w:pPr>
      <w:numPr>
        <w:numId w:val="54"/>
      </w:numPr>
    </w:pPr>
  </w:style>
  <w:style w:type="paragraph" w:styleId="Revision">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Address">
    <w:name w:val="HTML Address"/>
    <w:basedOn w:val="Normal"/>
    <w:link w:val="HTMLAddressChar"/>
    <w:rsid w:val="00267D1E"/>
    <w:pPr>
      <w:spacing w:line="240" w:lineRule="auto"/>
    </w:pPr>
    <w:rPr>
      <w:rFonts w:ascii="Arial" w:eastAsia="Times New Roman" w:hAnsi="Arial" w:cs="Times New Roman"/>
      <w:i/>
      <w:iCs/>
      <w:sz w:val="22"/>
      <w:szCs w:val="24"/>
    </w:rPr>
  </w:style>
  <w:style w:type="character" w:customStyle="1" w:styleId="HTMLAddressChar">
    <w:name w:val="HTML Address Char"/>
    <w:basedOn w:val="DefaultParagraphFont"/>
    <w:link w:val="HTMLAddress"/>
    <w:rsid w:val="00267D1E"/>
    <w:rPr>
      <w:rFonts w:ascii="Arial" w:eastAsia="Times New Roman" w:hAnsi="Arial" w:cs="Times New Roman"/>
      <w:i/>
      <w:iCs/>
      <w:szCs w:val="24"/>
      <w:lang w:val="en-GB"/>
    </w:rPr>
  </w:style>
  <w:style w:type="paragraph" w:styleId="EndnoteText">
    <w:name w:val="endnote text"/>
    <w:basedOn w:val="Normal"/>
    <w:link w:val="EndnoteTextChar"/>
    <w:rsid w:val="00267D1E"/>
    <w:pPr>
      <w:spacing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67D1E"/>
    <w:rPr>
      <w:rFonts w:ascii="Arial" w:eastAsia="Times New Roman" w:hAnsi="Arial" w:cs="Times New Roman"/>
      <w:sz w:val="20"/>
      <w:szCs w:val="20"/>
      <w:lang w:val="en-GB"/>
    </w:rPr>
  </w:style>
  <w:style w:type="character" w:styleId="EndnoteReference">
    <w:name w:val="endnote reference"/>
    <w:basedOn w:val="DefaultParagraphFont"/>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l"/>
    <w:next w:val="BodyText"/>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l"/>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l"/>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1002470896">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224529521">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F23BAD-2851-4B3B-A9B3-09ECBAEA5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4.xml><?xml version="1.0" encoding="utf-8"?>
<ds:datastoreItem xmlns:ds="http://schemas.openxmlformats.org/officeDocument/2006/customXml" ds:itemID="{B9882C68-8E08-47C6-8B0F-B2AD0FE6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TotalTime>
  <Pages>18</Pages>
  <Words>4188</Words>
  <Characters>23875</Characters>
  <Application>Microsoft Office Word</Application>
  <DocSecurity>0</DocSecurity>
  <Lines>198</Lines>
  <Paragraphs>56</Paragraphs>
  <ScaleCrop>false</ScaleCrop>
  <HeadingPairs>
    <vt:vector size="6" baseType="variant">
      <vt:variant>
        <vt:lpstr>Otsikko</vt:lpstr>
      </vt:variant>
      <vt:variant>
        <vt:i4>1</vt:i4>
      </vt:variant>
      <vt:variant>
        <vt:lpstr>タイトル</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28007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Soininen Olli</dc:creator>
  <cp:keywords/>
  <dc:description/>
  <cp:lastModifiedBy>Kevin Gregory</cp:lastModifiedBy>
  <cp:revision>3</cp:revision>
  <dcterms:created xsi:type="dcterms:W3CDTF">2022-01-21T11:08:00Z</dcterms:created>
  <dcterms:modified xsi:type="dcterms:W3CDTF">2022-01-21T11:08:00Z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